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A11DA" w14:textId="312512EA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  <w:bCs/>
        </w:rPr>
      </w:pPr>
      <w:r w:rsidRPr="007F168B">
        <w:rPr>
          <w:rFonts w:ascii="Times New Roman" w:hAnsi="Times New Roman"/>
          <w:bCs/>
        </w:rPr>
        <w:t>Príloha č. 1 Zmluvy o poskytnutí NFP</w:t>
      </w:r>
      <w:r w:rsidR="00904FF6" w:rsidRPr="007F168B">
        <w:rPr>
          <w:rFonts w:ascii="Times New Roman" w:hAnsi="Times New Roman"/>
          <w:bCs/>
        </w:rPr>
        <w:t xml:space="preserve"> – </w:t>
      </w:r>
      <w:r w:rsidR="007510D9" w:rsidRPr="007F168B">
        <w:rPr>
          <w:rFonts w:ascii="Times New Roman" w:hAnsi="Times New Roman"/>
          <w:bCs/>
        </w:rPr>
        <w:t>čl. 15 - 18</w:t>
      </w:r>
    </w:p>
    <w:p w14:paraId="2A16F34D" w14:textId="77777777" w:rsidR="00682763" w:rsidRPr="007F168B" w:rsidRDefault="00682763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1ACBA78C" w14:textId="01CCD513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15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ÚČtY PrijímateľA  </w:t>
      </w:r>
    </w:p>
    <w:p w14:paraId="11E7670D" w14:textId="32072030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Poskytovateľ</w:t>
      </w:r>
      <w:r w:rsidRPr="007F168B">
        <w:rPr>
          <w:rFonts w:ascii="Times New Roman" w:hAnsi="Times New Roman"/>
          <w:lang w:eastAsia="sk-SK"/>
        </w:rPr>
        <w:t xml:space="preserve"> zabezpečí poskytnutie NFP (ďalej aj „platba“) Prijímateľovi bezhotovostne formou rozpočtového opatrenia v súlade so </w:t>
      </w:r>
      <w:r w:rsidR="007315D5">
        <w:rPr>
          <w:rFonts w:ascii="Times New Roman" w:hAnsi="Times New Roman"/>
          <w:lang w:eastAsia="sk-SK"/>
        </w:rPr>
        <w:t>Z</w:t>
      </w:r>
      <w:r w:rsidR="007315D5" w:rsidRPr="007F168B">
        <w:rPr>
          <w:rFonts w:ascii="Times New Roman" w:hAnsi="Times New Roman"/>
          <w:lang w:eastAsia="sk-SK"/>
        </w:rPr>
        <w:t xml:space="preserve">ákonom </w:t>
      </w:r>
      <w:r w:rsidRPr="007F168B">
        <w:rPr>
          <w:rFonts w:ascii="Times New Roman" w:hAnsi="Times New Roman"/>
          <w:lang w:eastAsia="sk-SK"/>
        </w:rPr>
        <w:t>o rozpočtových pravidlách na Prijímateľom určený výdavkový účet vedený v EUR (ďalej len ,,účet Prijímateľa“).</w:t>
      </w:r>
    </w:p>
    <w:p w14:paraId="7569123F" w14:textId="566A8E5A" w:rsidR="00A91910" w:rsidRPr="007F168B" w:rsidRDefault="00854F5C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Prijímateľ je povinný udržiavať účet Prijímateľa otvorený a nesmie ho zrušiť až do</w:t>
      </w:r>
      <w:r w:rsidR="001045E9" w:rsidRPr="007F168B">
        <w:rPr>
          <w:rFonts w:ascii="Times New Roman" w:hAnsi="Times New Roman"/>
          <w:bCs/>
        </w:rPr>
        <w:t xml:space="preserve"> finančného ukončenia Projektu</w:t>
      </w:r>
      <w:r w:rsidRPr="007F168B">
        <w:rPr>
          <w:rFonts w:ascii="Times New Roman" w:hAnsi="Times New Roman"/>
          <w:bCs/>
        </w:rPr>
        <w:t xml:space="preserve">. </w:t>
      </w:r>
      <w:r w:rsidR="00A91910" w:rsidRPr="007F168B">
        <w:rPr>
          <w:rFonts w:ascii="Times New Roman" w:hAnsi="Times New Roman"/>
          <w:lang w:eastAsia="sk-SK"/>
        </w:rPr>
        <w:t xml:space="preserve">Ak je </w:t>
      </w:r>
      <w:r w:rsidR="00A91910" w:rsidRPr="007F168B">
        <w:rPr>
          <w:rFonts w:ascii="Times New Roman" w:hAnsi="Times New Roman"/>
          <w:bCs/>
        </w:rPr>
        <w:t>účtom</w:t>
      </w:r>
      <w:r w:rsidR="00A91910" w:rsidRPr="007F168B">
        <w:rPr>
          <w:rFonts w:ascii="Times New Roman" w:hAnsi="Times New Roman"/>
          <w:lang w:eastAsia="sk-SK"/>
        </w:rPr>
        <w:t xml:space="preserve"> Prijímateľa rozpočtový výdavkový účet </w:t>
      </w:r>
      <w:r w:rsidR="00743E98" w:rsidRPr="007F168B">
        <w:rPr>
          <w:rFonts w:ascii="Times New Roman" w:hAnsi="Times New Roman"/>
          <w:lang w:eastAsia="sk-SK"/>
        </w:rPr>
        <w:t xml:space="preserve">pre prostriedky EÚ a štátneho rozpočtu na spolufinancovanie slúžiaci </w:t>
      </w:r>
      <w:r w:rsidR="00A91910" w:rsidRPr="007F168B">
        <w:rPr>
          <w:rFonts w:ascii="Times New Roman" w:hAnsi="Times New Roman"/>
          <w:lang w:eastAsia="sk-SK"/>
        </w:rPr>
        <w:t xml:space="preserve">na príjem prostriedkov NFP a tento účet je využívaný aj na úhradu výdavkov spojených s Realizáciou aktivít Projektu z poskytnutej zálohovej platby, môžu byť špecifické výdavky realizované aj z iného </w:t>
      </w:r>
      <w:r w:rsidR="008B7AF3" w:rsidRPr="007F168B">
        <w:rPr>
          <w:rFonts w:ascii="Times New Roman" w:hAnsi="Times New Roman"/>
          <w:lang w:eastAsia="sk-SK"/>
        </w:rPr>
        <w:t xml:space="preserve">rozpočtového </w:t>
      </w:r>
      <w:r w:rsidR="00A91910" w:rsidRPr="007F168B">
        <w:rPr>
          <w:rFonts w:ascii="Times New Roman" w:hAnsi="Times New Roman"/>
          <w:lang w:eastAsia="sk-SK"/>
        </w:rPr>
        <w:t xml:space="preserve">výdavkového účtu otvoreného Prijímateľom. Tieto výdavky nesmú byť hradené z účtu zriadeného na realizáciu iných programov zahraničnej pomoci (napr. projektov Finančného mechanizmu Európskeho hospodárskeho priestoru, Nórskeho finančného mechanizmu alebo iných projektov financovaných zo štrukturálnych fondov, Kohézneho fondu a Európskeho námorného a rybárskeho fondu). V tomto prípade Prijímateľ po pripísaní zálohovej platby </w:t>
      </w:r>
      <w:r w:rsidR="00402D50" w:rsidRPr="007F168B">
        <w:rPr>
          <w:rFonts w:ascii="Times New Roman" w:hAnsi="Times New Roman"/>
          <w:lang w:eastAsia="sk-SK"/>
        </w:rPr>
        <w:t>postupuje v</w:t>
      </w:r>
      <w:r w:rsidR="00001C96" w:rsidRPr="007F168B">
        <w:rPr>
          <w:rFonts w:ascii="Times New Roman" w:hAnsi="Times New Roman"/>
          <w:lang w:eastAsia="sk-SK"/>
        </w:rPr>
        <w:t> </w:t>
      </w:r>
      <w:r w:rsidR="00402D50" w:rsidRPr="007F168B">
        <w:rPr>
          <w:rFonts w:ascii="Times New Roman" w:hAnsi="Times New Roman"/>
          <w:lang w:eastAsia="sk-SK"/>
        </w:rPr>
        <w:t>zmysle</w:t>
      </w:r>
      <w:r w:rsidR="00001C96" w:rsidRPr="007F168B">
        <w:rPr>
          <w:rFonts w:ascii="Times New Roman" w:hAnsi="Times New Roman"/>
          <w:lang w:eastAsia="sk-SK"/>
        </w:rPr>
        <w:t xml:space="preserve"> </w:t>
      </w:r>
      <w:commentRangeStart w:id="0"/>
      <w:r w:rsidR="00001C96" w:rsidRPr="007F168B">
        <w:rPr>
          <w:rFonts w:ascii="Times New Roman" w:hAnsi="Times New Roman"/>
          <w:lang w:eastAsia="sk-SK"/>
        </w:rPr>
        <w:t>príslušnej</w:t>
      </w:r>
      <w:r w:rsidR="00402D50" w:rsidRPr="007F168B">
        <w:rPr>
          <w:rFonts w:ascii="Times New Roman" w:hAnsi="Times New Roman"/>
          <w:lang w:eastAsia="sk-SK"/>
        </w:rPr>
        <w:t xml:space="preserve"> </w:t>
      </w:r>
      <w:commentRangeEnd w:id="0"/>
      <w:r w:rsidR="00307A1C" w:rsidRPr="007F168B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="00402D50" w:rsidRPr="007F168B">
        <w:rPr>
          <w:rFonts w:ascii="Times New Roman" w:hAnsi="Times New Roman"/>
          <w:lang w:eastAsia="sk-SK"/>
        </w:rPr>
        <w:t>kapitoly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402D50" w:rsidRPr="007F168B">
        <w:rPr>
          <w:rFonts w:ascii="Times New Roman" w:hAnsi="Times New Roman"/>
          <w:lang w:eastAsia="sk-SK"/>
        </w:rPr>
        <w:t>.</w:t>
      </w:r>
    </w:p>
    <w:p w14:paraId="5AEDE163" w14:textId="7F67A9A0" w:rsidR="00A91910" w:rsidRPr="007F168B" w:rsidRDefault="00A91910" w:rsidP="007F168B">
      <w:p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lang w:eastAsia="sk-SK"/>
        </w:rPr>
        <w:t>Prijímateľ je povinný oznámiť Poskytovateľovi identifikáciu výdavkového účtu otvoreného Prijímateľom, z ktorého realizuje špecifické typy výdavkov. Zoznam špecifických typov výdavkov uvedie Poskytovateľ v Príručke pre žiadateľa o NFP, resp. Príručke pre Prijímateľa.</w:t>
      </w:r>
    </w:p>
    <w:p w14:paraId="72EC7F62" w14:textId="7E40D8E2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Oprávnený</w:t>
      </w:r>
      <w:r w:rsidRPr="007F168B">
        <w:rPr>
          <w:rFonts w:ascii="Times New Roman" w:hAnsi="Times New Roman"/>
          <w:lang w:eastAsia="sk-SK"/>
        </w:rPr>
        <w:t xml:space="preserve"> výdavok za podmienok definovaných v predchádzajúcom odseku vzniká prevodom príslušnej časti NFP z účtu Prijímateľa na iný výdavkový účet otvorený Prijímateľom definovaný v predchádzajúcom odseku</w:t>
      </w:r>
      <w:r w:rsidR="007315D5">
        <w:rPr>
          <w:rFonts w:ascii="Times New Roman" w:hAnsi="Times New Roman"/>
          <w:lang w:eastAsia="sk-SK"/>
        </w:rPr>
        <w:t xml:space="preserve"> vyššie</w:t>
      </w:r>
      <w:r w:rsidRPr="007F168B">
        <w:rPr>
          <w:rFonts w:ascii="Times New Roman" w:hAnsi="Times New Roman"/>
          <w:lang w:eastAsia="sk-SK"/>
        </w:rPr>
        <w:t xml:space="preserve"> a </w:t>
      </w:r>
      <w:r w:rsidR="00743E98" w:rsidRPr="007F168B">
        <w:rPr>
          <w:rFonts w:ascii="Times New Roman" w:hAnsi="Times New Roman"/>
          <w:lang w:eastAsia="sk-SK"/>
        </w:rPr>
        <w:t>úhradou záväzku</w:t>
      </w:r>
      <w:r w:rsidR="00175B3D" w:rsidRPr="007F168B">
        <w:rPr>
          <w:rFonts w:ascii="Times New Roman" w:hAnsi="Times New Roman"/>
          <w:lang w:eastAsia="sk-SK"/>
        </w:rPr>
        <w:t xml:space="preserve"> alebo úhradou špecifického výdavku</w:t>
      </w:r>
      <w:r w:rsidRPr="007F168B">
        <w:rPr>
          <w:rFonts w:ascii="Times New Roman" w:hAnsi="Times New Roman"/>
          <w:lang w:eastAsia="sk-SK"/>
        </w:rPr>
        <w:t>.</w:t>
      </w:r>
    </w:p>
    <w:p w14:paraId="75DFCC6F" w14:textId="216FD6E8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jc w:val="both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lang w:eastAsia="sk-SK"/>
        </w:rPr>
        <w:t xml:space="preserve">Ak sa Projekt </w:t>
      </w:r>
      <w:r w:rsidRPr="007F168B">
        <w:rPr>
          <w:rFonts w:ascii="Times New Roman" w:hAnsi="Times New Roman"/>
          <w:bCs/>
        </w:rPr>
        <w:t>realizuje</w:t>
      </w:r>
      <w:r w:rsidRPr="007F168B">
        <w:rPr>
          <w:rFonts w:ascii="Times New Roman" w:hAnsi="Times New Roman"/>
          <w:lang w:eastAsia="sk-SK"/>
        </w:rPr>
        <w:t xml:space="preserve"> prostredníctvom subjektu v zriaďovateľskej pôsobnosti Prijímateľa</w:t>
      </w:r>
      <w:r w:rsidR="00326E5F" w:rsidRPr="007F168B">
        <w:rPr>
          <w:rFonts w:ascii="Times New Roman" w:hAnsi="Times New Roman"/>
          <w:lang w:eastAsia="sk-SK"/>
        </w:rPr>
        <w:t xml:space="preserve"> postupuje sa v</w:t>
      </w:r>
      <w:r w:rsidR="0043627B" w:rsidRPr="007F168B">
        <w:rPr>
          <w:rFonts w:ascii="Times New Roman" w:hAnsi="Times New Roman"/>
          <w:lang w:eastAsia="sk-SK"/>
        </w:rPr>
        <w:t> </w:t>
      </w:r>
      <w:r w:rsidR="00326E5F" w:rsidRPr="007F168B">
        <w:rPr>
          <w:rFonts w:ascii="Times New Roman" w:hAnsi="Times New Roman"/>
          <w:lang w:eastAsia="sk-SK"/>
        </w:rPr>
        <w:t>zmysle</w:t>
      </w:r>
      <w:r w:rsidR="0043627B" w:rsidRPr="007F168B">
        <w:rPr>
          <w:rFonts w:ascii="Times New Roman" w:hAnsi="Times New Roman"/>
          <w:lang w:eastAsia="sk-SK"/>
        </w:rPr>
        <w:t xml:space="preserve"> </w:t>
      </w:r>
      <w:r w:rsidR="00001C96" w:rsidRPr="007F168B">
        <w:rPr>
          <w:rFonts w:ascii="Times New Roman" w:hAnsi="Times New Roman"/>
          <w:lang w:eastAsia="sk-SK"/>
        </w:rPr>
        <w:t>príslušnej</w:t>
      </w:r>
      <w:r w:rsidR="0043627B" w:rsidRPr="007F168B">
        <w:rPr>
          <w:rFonts w:ascii="Times New Roman" w:hAnsi="Times New Roman"/>
          <w:lang w:eastAsia="sk-SK"/>
        </w:rPr>
        <w:t xml:space="preserve"> kapitoly</w:t>
      </w:r>
      <w:r w:rsidR="00326E5F" w:rsidRPr="007F168B">
        <w:rPr>
          <w:rFonts w:ascii="Times New Roman" w:hAnsi="Times New Roman"/>
          <w:lang w:eastAsia="sk-SK"/>
        </w:rPr>
        <w:t xml:space="preserve">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326E5F" w:rsidRPr="007F168B">
        <w:rPr>
          <w:rFonts w:ascii="Times New Roman" w:hAnsi="Times New Roman"/>
          <w:lang w:eastAsia="sk-SK"/>
        </w:rPr>
        <w:t>.</w:t>
      </w:r>
    </w:p>
    <w:p w14:paraId="1FA5FE2B" w14:textId="77777777" w:rsidR="00E43B2F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5B2A5A7" w14:textId="0B2B8550" w:rsidR="001149CE" w:rsidRPr="007F168B" w:rsidRDefault="001149CE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16</w:t>
      </w:r>
      <w:r w:rsidRPr="007F168B">
        <w:rPr>
          <w:rFonts w:ascii="Times New Roman" w:hAnsi="Times New Roman"/>
          <w:b/>
          <w:bCs/>
          <w:lang w:eastAsia="sk-SK"/>
        </w:rPr>
        <w:tab/>
        <w:t>ÚČTY PRIJÍMATEĽA – SPOLOČNÉ USTANOVENIA OKREM</w:t>
      </w:r>
      <w:r w:rsidR="003B69B7" w:rsidRPr="007F168B">
        <w:rPr>
          <w:rFonts w:ascii="Times New Roman" w:hAnsi="Times New Roman"/>
          <w:b/>
          <w:bCs/>
          <w:lang w:eastAsia="sk-SK"/>
        </w:rPr>
        <w:t xml:space="preserve"> </w:t>
      </w:r>
      <w:r w:rsidRPr="007F168B">
        <w:rPr>
          <w:rFonts w:ascii="Times New Roman" w:hAnsi="Times New Roman"/>
          <w:b/>
          <w:bCs/>
          <w:lang w:eastAsia="sk-SK"/>
        </w:rPr>
        <w:t>ŠT</w:t>
      </w:r>
      <w:r w:rsidR="00C31C1D" w:rsidRPr="007F168B">
        <w:rPr>
          <w:rFonts w:ascii="Times New Roman" w:hAnsi="Times New Roman"/>
          <w:b/>
          <w:bCs/>
          <w:lang w:eastAsia="sk-SK"/>
        </w:rPr>
        <w:t>ÁTNYCH ROZPOČTOVÝCH ORGANIZÁCIÍ</w:t>
      </w:r>
    </w:p>
    <w:p w14:paraId="5189BDBA" w14:textId="56D5C8D3" w:rsidR="001149CE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  <w:r w:rsidRPr="007F168B">
        <w:rPr>
          <w:rFonts w:ascii="Times New Roman" w:hAnsi="Times New Roman"/>
          <w:bCs/>
          <w:lang w:eastAsia="sk-SK"/>
        </w:rPr>
        <w:t>Neuplatňuje sa.</w:t>
      </w:r>
    </w:p>
    <w:p w14:paraId="24C5E2E1" w14:textId="77777777" w:rsidR="00691163" w:rsidRPr="007F168B" w:rsidRDefault="00691163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C405C0B" w14:textId="25B4D115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17a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3C17D2CF" w14:textId="77777777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Dodávateľov Projektu. </w:t>
      </w:r>
      <w:r w:rsidR="0043627B" w:rsidRPr="007F168B">
        <w:rPr>
          <w:sz w:val="22"/>
          <w:szCs w:val="22"/>
        </w:rPr>
        <w:t>Podrobnosti a detailné postupy realizácie platieb systémom pre</w:t>
      </w:r>
      <w:r w:rsidR="0017059D" w:rsidRPr="007F168B">
        <w:rPr>
          <w:sz w:val="22"/>
          <w:szCs w:val="22"/>
        </w:rPr>
        <w:t>d</w:t>
      </w:r>
      <w:r w:rsidR="0043627B" w:rsidRPr="007F168B">
        <w:rPr>
          <w:sz w:val="22"/>
          <w:szCs w:val="22"/>
        </w:rPr>
        <w:t xml:space="preserve">financovania sú upravené v </w:t>
      </w:r>
      <w:commentRangeStart w:id="1"/>
      <w:r w:rsidR="00001C96" w:rsidRPr="007F168B">
        <w:rPr>
          <w:sz w:val="22"/>
          <w:szCs w:val="22"/>
        </w:rPr>
        <w:t>príslušnej</w:t>
      </w:r>
      <w:r w:rsidR="0043627B" w:rsidRPr="007F168B">
        <w:rPr>
          <w:sz w:val="22"/>
          <w:szCs w:val="22"/>
        </w:rPr>
        <w:t xml:space="preserve"> </w:t>
      </w:r>
      <w:commentRangeEnd w:id="1"/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1"/>
      </w:r>
      <w:r w:rsidR="00493D00" w:rsidRPr="007F168B">
        <w:rPr>
          <w:sz w:val="22"/>
          <w:szCs w:val="22"/>
        </w:rPr>
        <w:t xml:space="preserve">kapitole </w:t>
      </w:r>
      <w:r w:rsidR="0043627B" w:rsidRPr="007F168B">
        <w:rPr>
          <w:sz w:val="22"/>
          <w:szCs w:val="22"/>
        </w:rPr>
        <w:t>Systému finančného riadenia, ktorý sa Zmluvné strany zaväzujú dodržiavať.</w:t>
      </w:r>
    </w:p>
    <w:p w14:paraId="78FF2D9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0858E6A" w14:textId="4200B68F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poskytnutie platby výlučne na základe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predloženej Prijímateľom v</w:t>
      </w:r>
      <w:r w:rsidR="0031625F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31625F" w:rsidRPr="007F168B">
        <w:rPr>
          <w:sz w:val="22"/>
          <w:szCs w:val="22"/>
        </w:rPr>
        <w:t xml:space="preserve"> po </w:t>
      </w:r>
      <w:r w:rsidR="00493D00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 xml:space="preserve">ačatí realizácie aktivít </w:t>
      </w:r>
      <w:r w:rsidR="00DF7A41" w:rsidRPr="007F168B">
        <w:rPr>
          <w:sz w:val="22"/>
          <w:szCs w:val="22"/>
        </w:rPr>
        <w:t>P</w:t>
      </w:r>
      <w:r w:rsidR="0031625F" w:rsidRPr="007F168B">
        <w:rPr>
          <w:sz w:val="22"/>
          <w:szCs w:val="22"/>
        </w:rPr>
        <w:t xml:space="preserve">rojektu a nadobudnutí účinnosti </w:t>
      </w:r>
      <w:r w:rsidR="008B7AF3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>.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>musí byť v súlade s rozpočtom Projektu. Prijímateľ v rámci formulára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</w:t>
      </w:r>
      <w:r w:rsidR="006F2659" w:rsidRPr="007F168B">
        <w:rPr>
          <w:sz w:val="22"/>
          <w:szCs w:val="22"/>
        </w:rPr>
        <w:lastRenderedPageBreak/>
        <w:t xml:space="preserve">predfinancovania) </w:t>
      </w:r>
      <w:r w:rsidRPr="007F168B">
        <w:rPr>
          <w:sz w:val="22"/>
          <w:szCs w:val="22"/>
        </w:rPr>
        <w:t>uvedie nárokovanú sumu</w:t>
      </w:r>
      <w:r w:rsidR="006F2659" w:rsidRPr="007F168B">
        <w:rPr>
          <w:sz w:val="22"/>
          <w:szCs w:val="22"/>
        </w:rPr>
        <w:t xml:space="preserve"> finančných prostriedkov</w:t>
      </w:r>
      <w:r w:rsidRPr="007F168B">
        <w:rPr>
          <w:sz w:val="22"/>
          <w:szCs w:val="22"/>
        </w:rPr>
        <w:t xml:space="preserve"> podľa skupiny výdavkov uvedenej v prílohe </w:t>
      </w:r>
      <w:commentRangeStart w:id="2"/>
      <w:r w:rsidRPr="007F168B">
        <w:rPr>
          <w:sz w:val="22"/>
          <w:szCs w:val="22"/>
        </w:rPr>
        <w:t xml:space="preserve">č. </w:t>
      </w:r>
      <w:r w:rsidR="00C61D74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Zmluvy </w:t>
      </w:r>
      <w:r w:rsidR="008B7AF3" w:rsidRPr="007F168B">
        <w:rPr>
          <w:sz w:val="22"/>
          <w:szCs w:val="22"/>
        </w:rPr>
        <w:t xml:space="preserve">o poskytnutí NFP </w:t>
      </w:r>
      <w:r w:rsidRPr="007F168B">
        <w:rPr>
          <w:sz w:val="22"/>
          <w:szCs w:val="22"/>
        </w:rPr>
        <w:t>(Rozpočet Projektu).</w:t>
      </w:r>
      <w:commentRangeEnd w:id="2"/>
      <w:r w:rsidR="00D01711">
        <w:rPr>
          <w:rStyle w:val="Odkaznakomentr"/>
          <w:rFonts w:eastAsia="Times New Roman"/>
          <w:lang w:val="x-none" w:eastAsia="x-none"/>
        </w:rPr>
        <w:commentReference w:id="2"/>
      </w:r>
    </w:p>
    <w:p w14:paraId="1FA8D51D" w14:textId="3043C5FD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Spolu so Žiadosťou o platbu (poskytnutie predfinancovania) predkladá Prijímateľ aj neuhradené účtovné doklady (</w:t>
      </w:r>
      <w:r w:rsidR="0031625F" w:rsidRPr="007F168B">
        <w:rPr>
          <w:sz w:val="22"/>
          <w:szCs w:val="22"/>
        </w:rPr>
        <w:t>faktúra</w:t>
      </w:r>
      <w:r w:rsidRPr="007F168B">
        <w:rPr>
          <w:sz w:val="22"/>
          <w:szCs w:val="22"/>
        </w:rPr>
        <w:t>, prípadne doklad rovnocennej dôkaznej hodnoty</w:t>
      </w:r>
      <w:r w:rsidR="0031625F" w:rsidRPr="007F168B">
        <w:rPr>
          <w:sz w:val="22"/>
          <w:szCs w:val="22"/>
        </w:rPr>
        <w:t xml:space="preserve">) prijaté od </w:t>
      </w:r>
      <w:r w:rsidR="0043627B" w:rsidRPr="007F168B">
        <w:rPr>
          <w:sz w:val="22"/>
          <w:szCs w:val="22"/>
        </w:rPr>
        <w:t>D</w:t>
      </w:r>
      <w:r w:rsidR="0031625F" w:rsidRPr="007F168B">
        <w:rPr>
          <w:sz w:val="22"/>
          <w:szCs w:val="22"/>
        </w:rPr>
        <w:t>odávateľa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>rojektu</w:t>
      </w:r>
      <w:r w:rsidR="0031625F" w:rsidRPr="007F168B">
        <w:rPr>
          <w:sz w:val="22"/>
          <w:szCs w:val="22"/>
        </w:rPr>
        <w:t xml:space="preserve"> a </w:t>
      </w:r>
      <w:r w:rsidRPr="007F168B">
        <w:rPr>
          <w:sz w:val="22"/>
          <w:szCs w:val="22"/>
        </w:rPr>
        <w:t>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Pr="007F168B">
        <w:rPr>
          <w:sz w:val="22"/>
          <w:szCs w:val="22"/>
        </w:rPr>
        <w:t>, a to v lehote splatnosti týchto účtovných dokladov. Jeden rovnopis účtovných dokladov si ponecháva Prijímateľ. Ak sú súčasťou výdavkov Prijímateľa aj hotovostné úhrady, tieto výdavky zahrnie do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a predloží k nim príslušné účtovné doklady, ktoré potvrdzujú hotovostnú úhradu (napr. pokladničný blok). </w:t>
      </w:r>
      <w:r w:rsidR="00691C16" w:rsidRPr="007F168B">
        <w:rPr>
          <w:sz w:val="22"/>
          <w:szCs w:val="22"/>
        </w:rPr>
        <w:t xml:space="preserve">Prijímateľ môže do </w:t>
      </w:r>
      <w:r w:rsidR="0043627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691C16" w:rsidRPr="007F168B">
        <w:rPr>
          <w:sz w:val="22"/>
          <w:szCs w:val="22"/>
        </w:rPr>
        <w:t xml:space="preserve"> (poskytnutie predfinancovania) zahrnúť </w:t>
      </w:r>
      <w:r w:rsidR="008E488D" w:rsidRPr="007F168B">
        <w:rPr>
          <w:sz w:val="22"/>
          <w:szCs w:val="22"/>
        </w:rPr>
        <w:t>hotovostnú alebo</w:t>
      </w:r>
      <w:r w:rsidR="00691C16" w:rsidRPr="007F168B">
        <w:rPr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43627B" w:rsidRPr="007F168B">
        <w:rPr>
          <w:sz w:val="22"/>
          <w:szCs w:val="22"/>
        </w:rPr>
        <w:t>EŠIF a Poskytovateľ</w:t>
      </w:r>
      <w:r w:rsidR="00691C16" w:rsidRPr="007F168B">
        <w:rPr>
          <w:sz w:val="22"/>
          <w:szCs w:val="22"/>
        </w:rPr>
        <w:t>.</w:t>
      </w:r>
    </w:p>
    <w:p w14:paraId="2B047122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474F6A6" w14:textId="330F38BA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uhradiť Dodávateľom účtovné doklady súvisiace s Realizáciou aktivít Projektu najneskôr do </w:t>
      </w:r>
      <w:r w:rsidR="00481DCF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dní odo dňa aktivácie evidenčného listu úprav rozpočtu </w:t>
      </w:r>
      <w:r w:rsidR="00024462" w:rsidRPr="007F168B">
        <w:rPr>
          <w:sz w:val="22"/>
          <w:szCs w:val="22"/>
        </w:rPr>
        <w:t xml:space="preserve">potvrdzujúceho </w:t>
      </w:r>
      <w:r w:rsidRPr="007F168B">
        <w:rPr>
          <w:sz w:val="22"/>
          <w:szCs w:val="22"/>
        </w:rPr>
        <w:t xml:space="preserve">úpravu rozpočtu Prijímateľa. </w:t>
      </w:r>
      <w:r w:rsidR="00967989" w:rsidRPr="007F168B">
        <w:rPr>
          <w:sz w:val="22"/>
          <w:szCs w:val="22"/>
        </w:rPr>
        <w:t xml:space="preserve">Úrok z omeškania </w:t>
      </w:r>
      <w:r w:rsidR="00442E7B" w:rsidRPr="007F168B">
        <w:rPr>
          <w:sz w:val="22"/>
          <w:szCs w:val="22"/>
        </w:rPr>
        <w:t>úhrady záväzku</w:t>
      </w:r>
      <w:r w:rsidR="00967989" w:rsidRPr="007F168B">
        <w:rPr>
          <w:sz w:val="22"/>
          <w:szCs w:val="22"/>
        </w:rPr>
        <w:t xml:space="preserve"> voči Dodávateľovi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 xml:space="preserve">rojektu </w:t>
      </w:r>
      <w:r w:rsidR="00967989" w:rsidRPr="007F168B">
        <w:rPr>
          <w:sz w:val="22"/>
          <w:szCs w:val="22"/>
        </w:rPr>
        <w:t xml:space="preserve">znáša </w:t>
      </w:r>
      <w:r w:rsidR="0043627B" w:rsidRPr="007F168B">
        <w:rPr>
          <w:sz w:val="22"/>
          <w:szCs w:val="22"/>
        </w:rPr>
        <w:t>P</w:t>
      </w:r>
      <w:r w:rsidR="00967989" w:rsidRPr="007F168B">
        <w:rPr>
          <w:sz w:val="22"/>
          <w:szCs w:val="22"/>
        </w:rPr>
        <w:t>rijímateľ.</w:t>
      </w:r>
    </w:p>
    <w:p w14:paraId="76271B3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54BEFCF" w14:textId="039EB70F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 poskytnutí každej platby systémom predfinancovania je Prijímateľ povinný celú jej výšku zúčtovať, a to do 10 dní odo dňa aktivácie evidenčného listu úprav rozpočtu potvrdzujúc</w:t>
      </w:r>
      <w:r w:rsidR="00576C62" w:rsidRPr="007F168B">
        <w:rPr>
          <w:sz w:val="22"/>
          <w:szCs w:val="22"/>
        </w:rPr>
        <w:t>eho</w:t>
      </w:r>
      <w:r w:rsidRPr="007F168B">
        <w:rPr>
          <w:sz w:val="22"/>
          <w:szCs w:val="22"/>
        </w:rPr>
        <w:t xml:space="preserve"> úpravu rozpočtu Prijímateľa. </w:t>
      </w:r>
      <w:ins w:id="3" w:author="Autor">
        <w:r w:rsidR="005B45B3" w:rsidRPr="005B45B3">
          <w:rPr>
            <w:sz w:val="22"/>
            <w:szCs w:val="22"/>
          </w:rPr>
          <w:t xml:space="preserve">Vzhľadom k mimoriadnej situácii v SR, ktorá môže spôsobiť, že administratívne kapacity Prijímateľa nemusia byť k dispozícii, umožňuje Poskytovateľ operatívne prispôsobenie lehoty na zúčtovanie </w:t>
        </w:r>
        <w:proofErr w:type="spellStart"/>
        <w:r w:rsidR="005B45B3" w:rsidRPr="005B45B3">
          <w:rPr>
            <w:sz w:val="22"/>
            <w:szCs w:val="22"/>
          </w:rPr>
          <w:t>predfinancovania</w:t>
        </w:r>
        <w:proofErr w:type="spellEnd"/>
        <w:r w:rsidR="005B45B3" w:rsidRPr="005B45B3">
          <w:rPr>
            <w:sz w:val="22"/>
            <w:szCs w:val="22"/>
          </w:rPr>
          <w:t xml:space="preserve"> tak, že stanovená lehota môže byť prekročená maximálne o 1 kalendárny mesiac.</w:t>
        </w:r>
      </w:ins>
    </w:p>
    <w:p w14:paraId="5D3BC884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9885481" w14:textId="2F770BC7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</w:t>
      </w:r>
      <w:r w:rsidR="00743E98" w:rsidRPr="007F168B">
        <w:rPr>
          <w:sz w:val="22"/>
          <w:szCs w:val="22"/>
        </w:rPr>
        <w:t xml:space="preserve">zúčtuje </w:t>
      </w:r>
      <w:r w:rsidRPr="007F168B">
        <w:rPr>
          <w:sz w:val="22"/>
          <w:szCs w:val="22"/>
        </w:rPr>
        <w:t xml:space="preserve">platbu </w:t>
      </w:r>
      <w:r w:rsidR="00743E98" w:rsidRPr="007F168B">
        <w:rPr>
          <w:sz w:val="22"/>
          <w:szCs w:val="22"/>
        </w:rPr>
        <w:t xml:space="preserve">Poskytovateľovi </w:t>
      </w:r>
      <w:r w:rsidRPr="007F168B">
        <w:rPr>
          <w:sz w:val="22"/>
          <w:szCs w:val="22"/>
        </w:rPr>
        <w:t>predložením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predfinancovania), ktorú predkladá spolu s výpisom z účtu potvrdzujúc</w:t>
      </w:r>
      <w:r w:rsidR="008B7AF3" w:rsidRPr="007F168B">
        <w:rPr>
          <w:sz w:val="22"/>
          <w:szCs w:val="22"/>
        </w:rPr>
        <w:t>i</w:t>
      </w:r>
      <w:r w:rsidRPr="007F168B">
        <w:rPr>
          <w:sz w:val="22"/>
          <w:szCs w:val="22"/>
        </w:rPr>
        <w:t>m príjem NFP</w:t>
      </w:r>
      <w:r w:rsidR="00743E98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ako aj </w:t>
      </w:r>
      <w:r w:rsidR="00743E98" w:rsidRPr="007F168B">
        <w:rPr>
          <w:sz w:val="22"/>
          <w:szCs w:val="22"/>
        </w:rPr>
        <w:t xml:space="preserve">dokladmi </w:t>
      </w:r>
      <w:r w:rsidRPr="007F168B">
        <w:rPr>
          <w:sz w:val="22"/>
          <w:szCs w:val="22"/>
        </w:rPr>
        <w:t>potvrdzujúc</w:t>
      </w:r>
      <w:r w:rsidR="00743E98" w:rsidRPr="007F168B">
        <w:rPr>
          <w:sz w:val="22"/>
          <w:szCs w:val="22"/>
        </w:rPr>
        <w:t>imi</w:t>
      </w:r>
      <w:r w:rsidRPr="007F168B">
        <w:rPr>
          <w:sz w:val="22"/>
          <w:szCs w:val="22"/>
        </w:rPr>
        <w:t xml:space="preserve"> skutočnú úhradu výdavkov deklarovaných v 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(zúčtovanie predfinancovania) </w:t>
      </w:r>
      <w:r w:rsidRPr="007F168B">
        <w:rPr>
          <w:sz w:val="22"/>
          <w:szCs w:val="22"/>
        </w:rPr>
        <w:t>– výpis</w:t>
      </w:r>
      <w:r w:rsidR="00743E98" w:rsidRPr="007F168B">
        <w:rPr>
          <w:sz w:val="22"/>
          <w:szCs w:val="22"/>
        </w:rPr>
        <w:t>om</w:t>
      </w:r>
      <w:r w:rsidRPr="007F168B">
        <w:rPr>
          <w:sz w:val="22"/>
          <w:szCs w:val="22"/>
        </w:rPr>
        <w:t xml:space="preserve"> z účtu alebo prehlásen</w:t>
      </w:r>
      <w:r w:rsidR="00743E98" w:rsidRPr="007F168B">
        <w:rPr>
          <w:sz w:val="22"/>
          <w:szCs w:val="22"/>
        </w:rPr>
        <w:t>ím</w:t>
      </w:r>
      <w:r w:rsidRPr="007F168B">
        <w:rPr>
          <w:sz w:val="22"/>
          <w:szCs w:val="22"/>
        </w:rPr>
        <w:t xml:space="preserve"> banky o úhrade; tieto doklady nie je potrebné predkladať pri výdavkoch zjednodušene vykazovaných prostredníctvom paušálnej sadzby, jednotkových cien alebo paušálnej sumy. V rámci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 Prijímateľ uvedie aj výdavky viažuce sa na prípadné hotovostné</w:t>
      </w:r>
      <w:r w:rsidR="008E3322" w:rsidRPr="007F168B">
        <w:rPr>
          <w:sz w:val="22"/>
          <w:szCs w:val="22"/>
        </w:rPr>
        <w:t xml:space="preserve"> a bezhotovostné</w:t>
      </w:r>
      <w:r w:rsidRPr="007F168B">
        <w:rPr>
          <w:sz w:val="22"/>
          <w:szCs w:val="22"/>
        </w:rPr>
        <w:t xml:space="preserve"> úhrady</w:t>
      </w:r>
      <w:r w:rsidR="00743E98" w:rsidRPr="007F168B">
        <w:rPr>
          <w:sz w:val="22"/>
          <w:szCs w:val="22"/>
        </w:rPr>
        <w:t xml:space="preserve"> voči daňovému úradu v prípade prenesenej daňovej povinnosti v súlade so zákonom č. 222/2004 Z. z. o dani z pridanej hodnoty v znení neskorších predpisov</w:t>
      </w:r>
      <w:r w:rsidRPr="007F168B">
        <w:rPr>
          <w:sz w:val="22"/>
          <w:szCs w:val="22"/>
        </w:rPr>
        <w:t>, ktoré boli zahrnuté do Ž</w:t>
      </w:r>
      <w:r w:rsidR="000F15AB">
        <w:rPr>
          <w:sz w:val="22"/>
          <w:szCs w:val="22"/>
        </w:rPr>
        <w:t>oP</w:t>
      </w:r>
      <w:r w:rsidR="00743E98" w:rsidRPr="007F168B">
        <w:rPr>
          <w:sz w:val="22"/>
          <w:szCs w:val="22"/>
        </w:rPr>
        <w:t xml:space="preserve"> (poskytnutie predfinancovania)</w:t>
      </w:r>
      <w:r w:rsidRPr="007F168B">
        <w:rPr>
          <w:sz w:val="22"/>
          <w:szCs w:val="22"/>
        </w:rPr>
        <w:t>, pričom nie je povinný opätovne predkladať tie isté doklady potvrdzujúce hotovostnú</w:t>
      </w:r>
      <w:r w:rsidR="00743E98" w:rsidRPr="007F168B">
        <w:rPr>
          <w:sz w:val="22"/>
          <w:szCs w:val="22"/>
        </w:rPr>
        <w:t xml:space="preserve"> alebo bezhotovostnú</w:t>
      </w:r>
      <w:r w:rsidRPr="007F168B">
        <w:rPr>
          <w:sz w:val="22"/>
          <w:szCs w:val="22"/>
        </w:rPr>
        <w:t xml:space="preserve"> úhradu. K jednej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môže Prijímateľ predložiť Poskytovateľovi len jednu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predfinancovania).</w:t>
      </w:r>
      <w:r w:rsidR="00001C96" w:rsidRPr="007F168B">
        <w:rPr>
          <w:sz w:val="22"/>
          <w:szCs w:val="22"/>
        </w:rPr>
        <w:t xml:space="preserve"> </w:t>
      </w:r>
      <w:r w:rsidR="00493D00" w:rsidRPr="007F168B">
        <w:rPr>
          <w:sz w:val="22"/>
          <w:szCs w:val="22"/>
        </w:rPr>
        <w:t>A</w:t>
      </w:r>
      <w:r w:rsidR="00001C96" w:rsidRPr="007F168B">
        <w:rPr>
          <w:sz w:val="22"/>
          <w:szCs w:val="22"/>
        </w:rPr>
        <w:t>k bolo predfinancovanie poskytnuté vo viacerých platbách, z dôvodu vyčlenenej časti nárokovaných finančných prostriedkov z predloženej Ž</w:t>
      </w:r>
      <w:r w:rsidR="000F15AB">
        <w:rPr>
          <w:sz w:val="22"/>
          <w:szCs w:val="22"/>
        </w:rPr>
        <w:t xml:space="preserve">oP </w:t>
      </w:r>
      <w:r w:rsidR="00001C96" w:rsidRPr="007F168B">
        <w:rPr>
          <w:sz w:val="22"/>
          <w:szCs w:val="22"/>
        </w:rPr>
        <w:t xml:space="preserve">(poskytnutie predfinancovania), je Prijímateľ povinný </w:t>
      </w:r>
      <w:r w:rsidR="00215405" w:rsidRPr="007F168B">
        <w:rPr>
          <w:sz w:val="22"/>
          <w:szCs w:val="22"/>
        </w:rPr>
        <w:t xml:space="preserve">zúčtovať </w:t>
      </w:r>
      <w:r w:rsidR="00001C96" w:rsidRPr="007F168B">
        <w:rPr>
          <w:sz w:val="22"/>
          <w:szCs w:val="22"/>
        </w:rPr>
        <w:t>každú jednu poskytnutú platbu predfinancovania samostatne (t.j. predložiť samostatnú Ž</w:t>
      </w:r>
      <w:r w:rsidR="000F15AB">
        <w:rPr>
          <w:sz w:val="22"/>
          <w:szCs w:val="22"/>
        </w:rPr>
        <w:t>oP</w:t>
      </w:r>
      <w:r w:rsidR="00001C96" w:rsidRPr="007F168B">
        <w:rPr>
          <w:sz w:val="22"/>
          <w:szCs w:val="22"/>
        </w:rPr>
        <w:t xml:space="preserve"> – zúčtovanie predfinancovania).</w:t>
      </w:r>
      <w:r w:rsidRPr="007F168B">
        <w:rPr>
          <w:sz w:val="22"/>
          <w:szCs w:val="22"/>
        </w:rPr>
        <w:t xml:space="preserve"> Nezúčtovaný rozdiel</w:t>
      </w:r>
      <w:r w:rsidR="00743E98" w:rsidRPr="007F168B">
        <w:rPr>
          <w:sz w:val="22"/>
          <w:szCs w:val="22"/>
        </w:rPr>
        <w:t xml:space="preserve"> poskytnutého</w:t>
      </w:r>
      <w:r w:rsidRPr="007F168B">
        <w:rPr>
          <w:sz w:val="22"/>
          <w:szCs w:val="22"/>
        </w:rPr>
        <w:t xml:space="preserve"> predfinancovania je Prijímateľ povinný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 xml:space="preserve">ezodkladne </w:t>
      </w:r>
      <w:commentRangeStart w:id="4"/>
      <w:r w:rsidRPr="007F168B">
        <w:rPr>
          <w:sz w:val="22"/>
          <w:szCs w:val="22"/>
        </w:rPr>
        <w:t>(najneskôr do 5 dní)</w:t>
      </w:r>
      <w:commentRangeEnd w:id="4"/>
      <w:r w:rsidR="000F15AB">
        <w:rPr>
          <w:rStyle w:val="Odkaznakomentr"/>
          <w:rFonts w:eastAsia="Times New Roman"/>
          <w:lang w:val="x-none" w:eastAsia="x-none"/>
        </w:rPr>
        <w:commentReference w:id="4"/>
      </w:r>
      <w:r w:rsidRPr="007F168B">
        <w:rPr>
          <w:sz w:val="22"/>
          <w:szCs w:val="22"/>
        </w:rPr>
        <w:t xml:space="preserve"> od uplynutia lehoty na zúčtovanie vrátiť </w:t>
      </w:r>
      <w:r w:rsidR="00001C96" w:rsidRPr="007F168B">
        <w:rPr>
          <w:sz w:val="22"/>
          <w:szCs w:val="22"/>
        </w:rPr>
        <w:t>Poskytovateľovi</w:t>
      </w:r>
      <w:r w:rsidRPr="007F168B">
        <w:rPr>
          <w:sz w:val="22"/>
          <w:szCs w:val="22"/>
        </w:rPr>
        <w:t xml:space="preserve">. </w:t>
      </w:r>
      <w:r w:rsidR="0043627B" w:rsidRPr="007F168B">
        <w:rPr>
          <w:sz w:val="22"/>
          <w:szCs w:val="22"/>
        </w:rPr>
        <w:t xml:space="preserve">Podrobnosti </w:t>
      </w:r>
      <w:r w:rsidR="00967989" w:rsidRPr="007F168B">
        <w:rPr>
          <w:sz w:val="22"/>
          <w:szCs w:val="22"/>
        </w:rPr>
        <w:t xml:space="preserve">vrátenia nezúčtovaného rozdielu predfinancovania </w:t>
      </w:r>
      <w:r w:rsidR="0043627B" w:rsidRPr="007F168B">
        <w:rPr>
          <w:sz w:val="22"/>
          <w:szCs w:val="22"/>
        </w:rPr>
        <w:t>stanovuje</w:t>
      </w:r>
      <w:r w:rsidR="00001C96" w:rsidRPr="007F168B">
        <w:rPr>
          <w:sz w:val="22"/>
          <w:szCs w:val="22"/>
        </w:rPr>
        <w:t xml:space="preserve"> príslušná</w:t>
      </w:r>
      <w:r w:rsidR="0043627B" w:rsidRPr="007F168B">
        <w:rPr>
          <w:sz w:val="22"/>
          <w:szCs w:val="22"/>
        </w:rPr>
        <w:t xml:space="preserve"> kapitola</w:t>
      </w:r>
      <w:r w:rsidR="00967989" w:rsidRPr="007F168B">
        <w:rPr>
          <w:sz w:val="22"/>
          <w:szCs w:val="22"/>
        </w:rPr>
        <w:t xml:space="preserve"> S</w:t>
      </w:r>
      <w:r w:rsidR="0043627B" w:rsidRPr="007F168B">
        <w:rPr>
          <w:sz w:val="22"/>
          <w:szCs w:val="22"/>
        </w:rPr>
        <w:t>ystému finančného riadenia</w:t>
      </w:r>
      <w:r w:rsidR="00967989" w:rsidRPr="007F168B">
        <w:rPr>
          <w:sz w:val="22"/>
        </w:rPr>
        <w:t>.</w:t>
      </w:r>
    </w:p>
    <w:p w14:paraId="5F1B82A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6F1190" w14:textId="0F225E7C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481DCF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7F168B">
        <w:rPr>
          <w:sz w:val="22"/>
          <w:szCs w:val="22"/>
        </w:rPr>
        <w:t>Ak</w:t>
      </w:r>
      <w:r w:rsidR="007C2BC1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na základe nepravých alebo nesprávnych údajov </w:t>
      </w:r>
      <w:r w:rsidRPr="007F168B">
        <w:rPr>
          <w:sz w:val="22"/>
          <w:szCs w:val="22"/>
        </w:rPr>
        <w:lastRenderedPageBreak/>
        <w:t>uvedených v</w:t>
      </w:r>
      <w:r w:rsidR="0021081B" w:rsidRPr="007F168B">
        <w:rPr>
          <w:sz w:val="22"/>
          <w:szCs w:val="22"/>
        </w:rPr>
        <w:t xml:space="preserve"> akejkoľvek </w:t>
      </w:r>
      <w:r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</w:t>
      </w:r>
      <w:r w:rsidR="0021081B" w:rsidRPr="007F168B">
        <w:rPr>
          <w:sz w:val="22"/>
          <w:szCs w:val="22"/>
        </w:rPr>
        <w:t xml:space="preserve">alebo schváleniu </w:t>
      </w:r>
      <w:r w:rsidRPr="007F168B">
        <w:rPr>
          <w:sz w:val="22"/>
          <w:szCs w:val="22"/>
        </w:rPr>
        <w:t xml:space="preserve">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>prostriedky</w:t>
      </w:r>
      <w:r w:rsidR="00571CAF" w:rsidRPr="007F168B">
        <w:rPr>
          <w:sz w:val="22"/>
          <w:szCs w:val="22"/>
        </w:rPr>
        <w:t xml:space="preserve">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 xml:space="preserve">; ak sa o skutočnosti, že došlo k vyplateniu alebo schváleniu platby na základe nepravých alebo nesprávnych údajov dozvie Poskytovateľ, postupuje podľa článku 10 VZP. </w:t>
      </w:r>
    </w:p>
    <w:p w14:paraId="69018831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AD2B98E" w14:textId="46895A90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b/>
          <w:bCs/>
          <w:color w:val="20231E"/>
          <w:sz w:val="22"/>
          <w:szCs w:val="22"/>
        </w:rPr>
      </w:pPr>
      <w:r w:rsidRPr="007F168B">
        <w:rPr>
          <w:sz w:val="22"/>
          <w:szCs w:val="22"/>
        </w:rPr>
        <w:t>Poskytovateľ je povinný vykonať kontrolu Ž</w:t>
      </w:r>
      <w:r w:rsidR="000F15AB">
        <w:rPr>
          <w:sz w:val="22"/>
          <w:szCs w:val="22"/>
        </w:rPr>
        <w:t>oP</w:t>
      </w:r>
      <w:r w:rsidR="00BF0C28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>ákona o finančnej kontrole a audite</w:t>
      </w:r>
      <w:r w:rsidR="00F07031" w:rsidRPr="007F168B">
        <w:rPr>
          <w:b/>
          <w:bCs/>
          <w:color w:val="20231E"/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 článku </w:t>
      </w:r>
      <w:r w:rsidR="008B7AF3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205F39" w:rsidRPr="007F168B">
        <w:rPr>
          <w:sz w:val="22"/>
          <w:szCs w:val="22"/>
        </w:rPr>
        <w:t>pričom Prijímateľ</w:t>
      </w:r>
      <w:r w:rsidR="008E3322" w:rsidRPr="007F168B">
        <w:rPr>
          <w:sz w:val="22"/>
          <w:szCs w:val="22"/>
        </w:rPr>
        <w:t xml:space="preserve"> je</w:t>
      </w:r>
      <w:r w:rsidR="00205F39" w:rsidRPr="007F168B">
        <w:rPr>
          <w:sz w:val="22"/>
          <w:szCs w:val="22"/>
        </w:rPr>
        <w:t xml:space="preserve"> povinný sa na úče</w:t>
      </w:r>
      <w:r w:rsidR="00850C22" w:rsidRPr="007F168B">
        <w:rPr>
          <w:sz w:val="22"/>
          <w:szCs w:val="22"/>
        </w:rPr>
        <w:t xml:space="preserve">ly výkonu kontroly riadiť § 21 </w:t>
      </w:r>
      <w:r w:rsidR="00E9430A" w:rsidRPr="007F168B">
        <w:rPr>
          <w:sz w:val="22"/>
          <w:szCs w:val="22"/>
        </w:rPr>
        <w:t>Z</w:t>
      </w:r>
      <w:r w:rsidR="00205F39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205F39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205F39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205F39" w:rsidRPr="007F168B">
        <w:rPr>
          <w:sz w:val="22"/>
          <w:szCs w:val="22"/>
        </w:rPr>
        <w:t>.</w:t>
      </w:r>
    </w:p>
    <w:p w14:paraId="01258329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7257811" w14:textId="2E03ECFF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>Poskytovateľ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1081B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 aj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(zúčtovanie predfinancovania)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8E3322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>alebo</w:t>
      </w:r>
      <w:r w:rsidR="00743E98" w:rsidRPr="007F168B">
        <w:rPr>
          <w:sz w:val="22"/>
          <w:szCs w:val="22"/>
        </w:rPr>
        <w:t xml:space="preserve"> zo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 xml:space="preserve">oP </w:t>
      </w:r>
      <w:r w:rsidR="00743E98" w:rsidRPr="007F168B">
        <w:rPr>
          <w:sz w:val="22"/>
          <w:szCs w:val="22"/>
        </w:rPr>
        <w:t>(poskytnutie predfinancovania)</w:t>
      </w:r>
      <w:r w:rsidRPr="007F168B">
        <w:rPr>
          <w:sz w:val="22"/>
          <w:szCs w:val="22"/>
        </w:rPr>
        <w:t xml:space="preserve"> </w:t>
      </w:r>
      <w:r w:rsidR="00B0411F" w:rsidRPr="007F168B">
        <w:rPr>
          <w:sz w:val="22"/>
          <w:szCs w:val="22"/>
        </w:rPr>
        <w:t>vyčlení časť deklarovaných výdavkov</w:t>
      </w:r>
      <w:r w:rsidR="004D7A79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v kontrole</w:t>
      </w:r>
      <w:r w:rsidRPr="007F168B">
        <w:rPr>
          <w:sz w:val="22"/>
          <w:szCs w:val="22"/>
        </w:rPr>
        <w:t xml:space="preserve">, a to v lehotách určených Systémom finančného riadenia. Prijímateľovi vznikne nárok na schválenie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</w:t>
      </w:r>
      <w:r w:rsidR="00493D00" w:rsidRPr="007F168B">
        <w:rPr>
          <w:sz w:val="22"/>
          <w:szCs w:val="22"/>
        </w:rPr>
        <w:t xml:space="preserve"> a 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F7676F" w:rsidRPr="007F168B">
        <w:rPr>
          <w:sz w:val="22"/>
          <w:szCs w:val="22"/>
        </w:rPr>
        <w:t xml:space="preserve"> (poskytnutie predfinancovania</w:t>
      </w:r>
      <w:r w:rsidR="00493D00" w:rsidRPr="007F168B">
        <w:rPr>
          <w:sz w:val="22"/>
          <w:szCs w:val="22"/>
        </w:rPr>
        <w:t>)</w:t>
      </w:r>
      <w:r w:rsidRPr="007F168B">
        <w:rPr>
          <w:sz w:val="22"/>
          <w:szCs w:val="22"/>
        </w:rPr>
        <w:t xml:space="preserve">,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 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137BD23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03B2849" w14:textId="764706A3" w:rsidR="00001C96" w:rsidRDefault="00F51A0E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Predfinancovanie sa poskytuje až do momentu dosiahnutia maximálne 100 % </w:t>
      </w:r>
      <w:r w:rsidR="007315D5">
        <w:rPr>
          <w:sz w:val="22"/>
          <w:szCs w:val="22"/>
        </w:rPr>
        <w:t>C</w:t>
      </w:r>
      <w:r w:rsidR="007315D5" w:rsidRPr="007F168B">
        <w:rPr>
          <w:sz w:val="22"/>
          <w:szCs w:val="22"/>
        </w:rPr>
        <w:t xml:space="preserve">elkových </w:t>
      </w:r>
      <w:r w:rsidRPr="007F168B">
        <w:rPr>
          <w:sz w:val="22"/>
          <w:szCs w:val="22"/>
        </w:rPr>
        <w:t xml:space="preserve">oprávnených výdavkov na projekt. </w:t>
      </w:r>
      <w:r w:rsidR="001264E1" w:rsidRPr="007F168B">
        <w:rPr>
          <w:sz w:val="22"/>
          <w:szCs w:val="22"/>
        </w:rPr>
        <w:t>P</w:t>
      </w:r>
      <w:r w:rsidR="00A91910" w:rsidRPr="007F168B">
        <w:rPr>
          <w:sz w:val="22"/>
          <w:szCs w:val="22"/>
        </w:rPr>
        <w:t xml:space="preserve">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predfinancovania)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(s príznakom záverečná). </w:t>
      </w:r>
    </w:p>
    <w:p w14:paraId="2B0E39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18880CAD" w14:textId="2A8231A1" w:rsidR="006B7FCA" w:rsidRPr="007F168B" w:rsidRDefault="006B7FCA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obsahuje výdavky, ktoré sú predmetom Prebiehajúceho skúmania, Poskytovateľ môže pozastaviť schvaľovanie </w:t>
      </w:r>
      <w:r w:rsidR="00C60E7A" w:rsidRPr="007F168B">
        <w:rPr>
          <w:sz w:val="22"/>
          <w:szCs w:val="22"/>
        </w:rPr>
        <w:t>dotknut</w:t>
      </w:r>
      <w:r w:rsidRPr="007F168B">
        <w:rPr>
          <w:sz w:val="22"/>
          <w:szCs w:val="22"/>
        </w:rPr>
        <w:t xml:space="preserve">ých výdavkov až do času ukončenia skúmania. Ak sú výdavky, ktorých sa týka Prebiehajúce skúmanie zahrnuté do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predfinancovania), Poskytovateľ pozastaví schvaľovanie celej takejto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(a to aj za výdavky, ktorých sa Prebiehajúce skúmanie netýka), a to až do času ukončenia skúmania.  </w:t>
      </w:r>
    </w:p>
    <w:p w14:paraId="0B922BD7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392D8947" w14:textId="77777777" w:rsidR="00A91910" w:rsidRPr="007F168B" w:rsidRDefault="00A91910" w:rsidP="006032F7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17b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2BF1A60E" w14:textId="05410617" w:rsidR="0083790E" w:rsidRDefault="0083790E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ins w:id="5" w:author="Autor"/>
          <w:sz w:val="22"/>
          <w:szCs w:val="22"/>
        </w:rPr>
      </w:pPr>
      <w:ins w:id="6" w:author="Autor">
        <w:r w:rsidRPr="00E3789D">
          <w:rPr>
            <w:sz w:val="22"/>
            <w:szCs w:val="22"/>
          </w:rPr>
          <w:t xml:space="preserve">Na základe výnimky zo Systému finančného riadenia štrukturálnych fondov, Kohézneho fondu a Európskeho námorného a rybárskeho fondu na programové obdobie 2014 – 2020, verzie 2.1 zo dňa </w:t>
        </w:r>
        <w:r>
          <w:rPr>
            <w:sz w:val="22"/>
            <w:szCs w:val="22"/>
          </w:rPr>
          <w:t xml:space="preserve">8. 4. 2020 </w:t>
        </w:r>
        <w:r w:rsidRPr="00E3789D">
          <w:rPr>
            <w:sz w:val="22"/>
            <w:szCs w:val="22"/>
          </w:rPr>
          <w:t>(ďalej ako „Výnimka“) sú systém zálohových platieb oprávnení využívať všetci prijímatelia v rámci projektov financovaných z Európskeho sociálneho fondu, Európskeho fondu regionálneho rozvoja, Kohézneho fondu a Európskeho námorného a rybárskeho fondu.</w:t>
        </w:r>
      </w:ins>
    </w:p>
    <w:p w14:paraId="67D10CEB" w14:textId="77777777" w:rsidR="0083790E" w:rsidRDefault="0083790E" w:rsidP="0083790E">
      <w:pPr>
        <w:pStyle w:val="Odsekzoznamu1"/>
        <w:spacing w:before="120" w:line="264" w:lineRule="auto"/>
        <w:ind w:left="567"/>
        <w:jc w:val="both"/>
        <w:rPr>
          <w:ins w:id="7" w:author="Autor"/>
          <w:sz w:val="22"/>
          <w:szCs w:val="22"/>
        </w:rPr>
      </w:pPr>
    </w:p>
    <w:p w14:paraId="22F83C44" w14:textId="5C0653AB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NFP, resp. jeho časti (ďalej aj „platba“) systémom zálohových platieb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</w:t>
      </w:r>
      <w:r w:rsidR="00193AC2" w:rsidRPr="007F168B">
        <w:rPr>
          <w:sz w:val="22"/>
          <w:szCs w:val="22"/>
        </w:rPr>
        <w:t>.</w:t>
      </w:r>
      <w:r w:rsidRPr="007F168B">
        <w:rPr>
          <w:sz w:val="22"/>
          <w:szCs w:val="22"/>
        </w:rPr>
        <w:t xml:space="preserve">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193AC2" w:rsidRPr="007F168B">
        <w:rPr>
          <w:sz w:val="22"/>
          <w:szCs w:val="22"/>
        </w:rPr>
        <w:t xml:space="preserve">(poskytnutie zálohovej platby) </w:t>
      </w:r>
      <w:r w:rsidRPr="007F168B">
        <w:rPr>
          <w:sz w:val="22"/>
          <w:szCs w:val="22"/>
        </w:rPr>
        <w:t xml:space="preserve">predkladá Prijímateľ v EUR. </w:t>
      </w:r>
      <w:r w:rsidR="00205F39" w:rsidRPr="007F168B">
        <w:rPr>
          <w:sz w:val="22"/>
          <w:szCs w:val="22"/>
        </w:rPr>
        <w:t>Podrobnosti a detailné postupy realizácie platieb systémom zálohových platieb sú upravené v</w:t>
      </w:r>
      <w:r w:rsidR="00001C96" w:rsidRPr="007F168B">
        <w:rPr>
          <w:sz w:val="22"/>
          <w:szCs w:val="22"/>
        </w:rPr>
        <w:t xml:space="preserve"> príslušnej </w:t>
      </w:r>
      <w:r w:rsidR="00205F39" w:rsidRPr="007F168B">
        <w:rPr>
          <w:sz w:val="22"/>
          <w:szCs w:val="22"/>
        </w:rPr>
        <w:t>kapitole Systému finančného riadenia, ktorý sa Zmluvné strany zaväzujú dodržiavať.</w:t>
      </w:r>
    </w:p>
    <w:p w14:paraId="282CBD85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78FBA2" w14:textId="7437CD39" w:rsidR="0083790E" w:rsidRPr="0083790E" w:rsidRDefault="00A91910" w:rsidP="0083790E">
      <w:pPr>
        <w:pStyle w:val="Odsekzoznamu"/>
        <w:numPr>
          <w:ilvl w:val="0"/>
          <w:numId w:val="59"/>
        </w:numPr>
        <w:ind w:left="567"/>
        <w:jc w:val="both"/>
        <w:rPr>
          <w:ins w:id="8" w:author="Autor"/>
          <w:rFonts w:eastAsia="Calibri"/>
          <w:sz w:val="22"/>
          <w:szCs w:val="22"/>
        </w:rPr>
      </w:pPr>
      <w:r w:rsidRPr="007F168B">
        <w:t>Prijímateľ po Začatí realizácie</w:t>
      </w:r>
      <w:r w:rsidR="00F7676F" w:rsidRPr="007F168B">
        <w:t xml:space="preserve"> </w:t>
      </w:r>
      <w:r w:rsidRPr="007F168B">
        <w:t xml:space="preserve">aktivít Projektu </w:t>
      </w:r>
      <w:r w:rsidR="00A50C00" w:rsidRPr="007F168B">
        <w:t xml:space="preserve">a nadobudnutí účinnosti </w:t>
      </w:r>
      <w:r w:rsidR="008B7AF3" w:rsidRPr="007F168B">
        <w:t>Z</w:t>
      </w:r>
      <w:r w:rsidR="00A50C00" w:rsidRPr="007F168B">
        <w:t>mluvy</w:t>
      </w:r>
      <w:r w:rsidR="008B7AF3" w:rsidRPr="007F168B">
        <w:t xml:space="preserve"> o poskytnutí NFP</w:t>
      </w:r>
      <w:r w:rsidR="00A50C00" w:rsidRPr="007F168B">
        <w:t xml:space="preserve">, </w:t>
      </w:r>
      <w:r w:rsidRPr="007F168B">
        <w:t xml:space="preserve">predkladá Poskytovateľovi </w:t>
      </w:r>
      <w:r w:rsidR="00465C8A" w:rsidRPr="007F168B">
        <w:t>Ž</w:t>
      </w:r>
      <w:r w:rsidR="00465C8A">
        <w:t>oP</w:t>
      </w:r>
      <w:r w:rsidRPr="007F168B">
        <w:t xml:space="preserve"> (poskytnutie zálohovej platby) </w:t>
      </w:r>
      <w:ins w:id="9" w:author="Autor">
        <w:r w:rsidR="0083790E" w:rsidRPr="0083790E">
          <w:rPr>
            <w:rFonts w:eastAsia="Calibri"/>
            <w:sz w:val="22"/>
            <w:szCs w:val="22"/>
          </w:rPr>
          <w:t xml:space="preserve">za výdavky, ktoré vznikli v súvislosti s bojom proti negatívnym dopadom spôsobeným </w:t>
        </w:r>
        <w:proofErr w:type="spellStart"/>
        <w:r w:rsidR="0083790E" w:rsidRPr="0083790E">
          <w:rPr>
            <w:rFonts w:eastAsia="Calibri"/>
            <w:sz w:val="22"/>
            <w:szCs w:val="22"/>
          </w:rPr>
          <w:t>koronavírusom</w:t>
        </w:r>
        <w:proofErr w:type="spellEnd"/>
        <w:r w:rsidR="0083790E" w:rsidRPr="0083790E">
          <w:rPr>
            <w:rFonts w:eastAsia="Calibri"/>
            <w:sz w:val="22"/>
            <w:szCs w:val="22"/>
          </w:rPr>
          <w:t xml:space="preserve"> od 1.</w:t>
        </w:r>
        <w:r w:rsidR="0083790E">
          <w:rPr>
            <w:rFonts w:eastAsia="Calibri"/>
            <w:sz w:val="22"/>
            <w:szCs w:val="22"/>
          </w:rPr>
          <w:t xml:space="preserve"> </w:t>
        </w:r>
        <w:r w:rsidR="0083790E" w:rsidRPr="0083790E">
          <w:rPr>
            <w:rFonts w:eastAsia="Calibri"/>
            <w:sz w:val="22"/>
            <w:szCs w:val="22"/>
          </w:rPr>
          <w:t>2.</w:t>
        </w:r>
        <w:r w:rsidR="0083790E">
          <w:rPr>
            <w:rFonts w:eastAsia="Calibri"/>
            <w:sz w:val="22"/>
            <w:szCs w:val="22"/>
          </w:rPr>
          <w:t xml:space="preserve"> </w:t>
        </w:r>
        <w:r w:rsidR="0083790E" w:rsidRPr="0083790E">
          <w:rPr>
            <w:rFonts w:eastAsia="Calibri"/>
            <w:sz w:val="22"/>
            <w:szCs w:val="22"/>
          </w:rPr>
          <w:t xml:space="preserve">2020 maximálne do výšky stanovenej vo Výnimke. V zmysle uvedenej výnimky sa maximálna výška zálohovej platby vypočíta ako 40 % z celkového nenávratného finančného príspevku zníženého o už poskytnutú časť nenávratného finančného príspevku </w:t>
        </w:r>
        <w:r w:rsidR="0083790E" w:rsidRPr="0083790E">
          <w:rPr>
            <w:rFonts w:eastAsia="Calibri"/>
            <w:sz w:val="22"/>
            <w:szCs w:val="22"/>
          </w:rPr>
          <w:lastRenderedPageBreak/>
          <w:t>systémom refundácie. Pri výpočte sa nezohľadňuje počet mesiacov realizácie projektu. Maximálnu výšku zálohovej platby je potrebné prepočítať v prípade, ak dôjde k zníženiu nenávratného finančného príspevku.</w:t>
        </w:r>
      </w:ins>
    </w:p>
    <w:p w14:paraId="576F4F5D" w14:textId="1ACA9415" w:rsidR="00A91910" w:rsidRPr="007F168B" w:rsidDel="0083790E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del w:id="10" w:author="Autor"/>
          <w:sz w:val="22"/>
          <w:szCs w:val="22"/>
        </w:rPr>
      </w:pPr>
      <w:del w:id="11" w:author="Autor">
        <w:r w:rsidRPr="007F168B" w:rsidDel="0083790E">
          <w:rPr>
            <w:sz w:val="22"/>
            <w:szCs w:val="22"/>
          </w:rPr>
          <w:delText xml:space="preserve">maximálne do výšky 40 % </w:delText>
        </w:r>
        <w:bookmarkStart w:id="12" w:name="OLE_LINK3"/>
        <w:r w:rsidRPr="007F168B" w:rsidDel="0083790E">
          <w:rPr>
            <w:sz w:val="22"/>
            <w:szCs w:val="22"/>
          </w:rPr>
          <w:delText xml:space="preserve">z relevantnej časti rozpočtu Projektu zodpovedajúcim 12 </w:delText>
        </w:r>
        <w:r w:rsidR="006032F7" w:rsidRPr="007F168B" w:rsidDel="0083790E">
          <w:rPr>
            <w:sz w:val="22"/>
            <w:szCs w:val="22"/>
          </w:rPr>
          <w:delText>mesiaco</w:delText>
        </w:r>
        <w:r w:rsidR="006032F7" w:rsidDel="0083790E">
          <w:rPr>
            <w:sz w:val="22"/>
            <w:szCs w:val="22"/>
          </w:rPr>
          <w:delText>m</w:delText>
        </w:r>
        <w:r w:rsidR="006032F7" w:rsidRPr="007F168B" w:rsidDel="0083790E">
          <w:rPr>
            <w:sz w:val="22"/>
            <w:szCs w:val="22"/>
          </w:rPr>
          <w:delText xml:space="preserve"> </w:delText>
        </w:r>
        <w:r w:rsidRPr="007F168B" w:rsidDel="0083790E">
          <w:rPr>
            <w:sz w:val="22"/>
            <w:szCs w:val="22"/>
          </w:rPr>
          <w:delText xml:space="preserve">Realizácie aktivít Projektu z prostriedkov zodpovedajúcich podielu prostriedkov EÚ a štátneho rozpočtu </w:delText>
        </w:r>
        <w:r w:rsidR="007315D5" w:rsidRPr="007F168B" w:rsidDel="0083790E">
          <w:rPr>
            <w:sz w:val="22"/>
            <w:szCs w:val="22"/>
          </w:rPr>
          <w:delText>S</w:delText>
        </w:r>
        <w:r w:rsidR="007315D5" w:rsidDel="0083790E">
          <w:rPr>
            <w:sz w:val="22"/>
            <w:szCs w:val="22"/>
          </w:rPr>
          <w:delText>lovenskej republiky</w:delText>
        </w:r>
        <w:r w:rsidR="007315D5" w:rsidRPr="007F168B" w:rsidDel="0083790E">
          <w:rPr>
            <w:sz w:val="22"/>
            <w:szCs w:val="22"/>
          </w:rPr>
          <w:delText xml:space="preserve"> </w:delText>
        </w:r>
        <w:r w:rsidRPr="007F168B" w:rsidDel="0083790E">
          <w:rPr>
            <w:sz w:val="22"/>
            <w:szCs w:val="22"/>
          </w:rPr>
          <w:delText>na spolufinancovanie</w:delText>
        </w:r>
        <w:bookmarkEnd w:id="12"/>
        <w:r w:rsidRPr="007F168B" w:rsidDel="0083790E">
          <w:rPr>
            <w:sz w:val="22"/>
            <w:szCs w:val="22"/>
          </w:rPr>
          <w:delText xml:space="preserve">. </w:delText>
        </w:r>
      </w:del>
    </w:p>
    <w:p w14:paraId="6444778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1AA6098" w14:textId="066D3902" w:rsidR="00A91910" w:rsidRDefault="00BB4593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Pravidlá pre výpočet maximálnej výšky zálohovej platby, pravidlá poskytnutia nasledujúcej zálohovej platby ako aj pravidlá pre výpočet maximálnej zálohovej platby v prípade, ak je projekt financovaný kombináciou systémov zálohových platieb, refundácie a predfinancovania, alebo kombináciou systému predfinancovania a zálohovej platby, sú uvedené v</w:t>
      </w:r>
      <w:r w:rsidR="00001C96" w:rsidRPr="007F168B">
        <w:rPr>
          <w:sz w:val="22"/>
          <w:szCs w:val="22"/>
        </w:rPr>
        <w:t xml:space="preserve"> príslušnej </w:t>
      </w:r>
      <w:r w:rsidRPr="007F168B">
        <w:rPr>
          <w:sz w:val="22"/>
          <w:szCs w:val="22"/>
        </w:rPr>
        <w:t>kapitole Systému finančného riadenia.</w:t>
      </w:r>
    </w:p>
    <w:p w14:paraId="04E8660A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247B5CF0" w14:textId="07772C07" w:rsidR="00A91910" w:rsidRPr="007F168B" w:rsidRDefault="00054CFF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poskytnutí zálohovej platby je </w:t>
      </w:r>
      <w:r w:rsidR="00205F39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 xml:space="preserve">rijímateľ </w:t>
      </w:r>
      <w:r w:rsidR="00A91910" w:rsidRPr="007F168B">
        <w:rPr>
          <w:sz w:val="22"/>
          <w:szCs w:val="22"/>
        </w:rPr>
        <w:t xml:space="preserve">povinný každú </w:t>
      </w:r>
      <w:r w:rsidRPr="007F168B">
        <w:rPr>
          <w:sz w:val="22"/>
          <w:szCs w:val="22"/>
        </w:rPr>
        <w:t xml:space="preserve">jednu </w:t>
      </w:r>
      <w:r w:rsidR="00A91910" w:rsidRPr="007F168B">
        <w:rPr>
          <w:sz w:val="22"/>
          <w:szCs w:val="22"/>
        </w:rPr>
        <w:t>poskytnutú zálohovú platbu priebežne zúčtovávať</w:t>
      </w:r>
      <w:r w:rsidR="006032F7">
        <w:rPr>
          <w:sz w:val="22"/>
          <w:szCs w:val="22"/>
        </w:rPr>
        <w:t>,</w:t>
      </w:r>
      <w:r w:rsidR="006032F7" w:rsidRPr="007F168B">
        <w:rPr>
          <w:sz w:val="22"/>
          <w:szCs w:val="22"/>
        </w:rPr>
        <w:t xml:space="preserve"> </w:t>
      </w:r>
      <w:r w:rsidR="008B7AF3" w:rsidRPr="007F168B">
        <w:rPr>
          <w:sz w:val="22"/>
          <w:szCs w:val="22"/>
        </w:rPr>
        <w:t>pričom n</w:t>
      </w:r>
      <w:r w:rsidR="00A91910" w:rsidRPr="007F168B">
        <w:rPr>
          <w:sz w:val="22"/>
          <w:szCs w:val="22"/>
        </w:rPr>
        <w:t xml:space="preserve">ajneskôr do </w:t>
      </w:r>
      <w:del w:id="13" w:author="Autor">
        <w:r w:rsidR="00A91910" w:rsidRPr="007F168B" w:rsidDel="0083790E">
          <w:rPr>
            <w:sz w:val="22"/>
            <w:szCs w:val="22"/>
          </w:rPr>
          <w:delText xml:space="preserve">9 </w:delText>
        </w:r>
      </w:del>
      <w:ins w:id="14" w:author="Autor">
        <w:r w:rsidR="0083790E">
          <w:rPr>
            <w:sz w:val="22"/>
            <w:szCs w:val="22"/>
          </w:rPr>
          <w:t>12</w:t>
        </w:r>
        <w:r w:rsidR="0083790E" w:rsidRPr="007F168B">
          <w:rPr>
            <w:sz w:val="22"/>
            <w:szCs w:val="22"/>
          </w:rPr>
          <w:t xml:space="preserve"> </w:t>
        </w:r>
      </w:ins>
      <w:r w:rsidR="00A91910" w:rsidRPr="007F168B">
        <w:rPr>
          <w:sz w:val="22"/>
          <w:szCs w:val="22"/>
        </w:rPr>
        <w:t xml:space="preserve">mesiacov odo dňa aktivácie </w:t>
      </w:r>
      <w:r w:rsidR="00307A1C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307A1C" w:rsidRPr="007F168B">
        <w:rPr>
          <w:sz w:val="22"/>
          <w:szCs w:val="22"/>
        </w:rPr>
        <w:t xml:space="preserve">úpravu rozpočtu Prijímateľa </w:t>
      </w:r>
      <w:r w:rsidR="00A91910" w:rsidRPr="007F168B">
        <w:rPr>
          <w:sz w:val="22"/>
          <w:szCs w:val="22"/>
        </w:rPr>
        <w:t xml:space="preserve">je Prijímateľ povinný zúčtovať 100 % </w:t>
      </w:r>
      <w:r w:rsidR="00E272EE" w:rsidRPr="007F168B">
        <w:rPr>
          <w:sz w:val="22"/>
          <w:szCs w:val="22"/>
        </w:rPr>
        <w:t xml:space="preserve">sumy </w:t>
      </w:r>
      <w:r w:rsidR="00A91910" w:rsidRPr="007F168B">
        <w:rPr>
          <w:sz w:val="22"/>
          <w:szCs w:val="22"/>
        </w:rPr>
        <w:t xml:space="preserve">každej </w:t>
      </w:r>
      <w:r w:rsidR="00E272EE" w:rsidRPr="007F168B">
        <w:rPr>
          <w:sz w:val="22"/>
          <w:szCs w:val="22"/>
        </w:rPr>
        <w:t xml:space="preserve">jednej </w:t>
      </w:r>
      <w:r w:rsidR="00A91910" w:rsidRPr="007F168B">
        <w:rPr>
          <w:sz w:val="22"/>
          <w:szCs w:val="22"/>
        </w:rPr>
        <w:t xml:space="preserve">poskytnutej zálohovej platby. </w:t>
      </w:r>
    </w:p>
    <w:p w14:paraId="2BA9383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5DF0F7F" w14:textId="1EC53093" w:rsidR="00A91910" w:rsidRPr="007F168B" w:rsidRDefault="00640FE2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05F39" w:rsidRPr="007F168B">
        <w:rPr>
          <w:sz w:val="22"/>
          <w:szCs w:val="22"/>
        </w:rPr>
        <w:t xml:space="preserve">(zúčtovanie zálohovej platby) </w:t>
      </w:r>
      <w:r w:rsidRPr="007F168B">
        <w:rPr>
          <w:sz w:val="22"/>
          <w:szCs w:val="22"/>
        </w:rPr>
        <w:t>Prijímateľ uvedie</w:t>
      </w:r>
      <w:r w:rsidR="00242256" w:rsidRPr="007F168B">
        <w:rPr>
          <w:sz w:val="22"/>
          <w:szCs w:val="22"/>
        </w:rPr>
        <w:t xml:space="preserve"> deklarované výda</w:t>
      </w:r>
      <w:r w:rsidR="00205F39" w:rsidRPr="007F168B">
        <w:rPr>
          <w:sz w:val="22"/>
          <w:szCs w:val="22"/>
        </w:rPr>
        <w:t>v</w:t>
      </w:r>
      <w:r w:rsidR="00242256" w:rsidRPr="007F168B">
        <w:rPr>
          <w:sz w:val="22"/>
          <w:szCs w:val="22"/>
        </w:rPr>
        <w:t xml:space="preserve">ky podľa skupiny výdavkov v zmysle </w:t>
      </w:r>
      <w:r w:rsidR="00EC429C" w:rsidRPr="007F168B">
        <w:rPr>
          <w:sz w:val="22"/>
          <w:szCs w:val="22"/>
        </w:rPr>
        <w:t>Z</w:t>
      </w:r>
      <w:r w:rsidR="00242256" w:rsidRPr="007F168B">
        <w:rPr>
          <w:sz w:val="22"/>
          <w:szCs w:val="22"/>
        </w:rPr>
        <w:t>mluvy</w:t>
      </w:r>
      <w:r w:rsidR="00EC429C" w:rsidRPr="007F168B">
        <w:rPr>
          <w:sz w:val="22"/>
          <w:szCs w:val="22"/>
        </w:rPr>
        <w:t xml:space="preserve"> o poskytnutí NFP</w:t>
      </w:r>
      <w:r w:rsidR="00242256"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Spolu so Ž</w:t>
      </w:r>
      <w:r w:rsidR="007315D5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predkladá Prijímateľ aj účtovné doklady preukazujúc</w:t>
      </w:r>
      <w:r w:rsidR="00205F39"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>.</w:t>
      </w:r>
    </w:p>
    <w:p w14:paraId="2962295F" w14:textId="62AEA56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</w:pPr>
    </w:p>
    <w:p w14:paraId="35D9D7C3" w14:textId="12E97D07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Zálohovú platbu je možné zúčtovať predložením viacerých Žiadostí o platbu (zúčtovanie zálohovej platby). Povinnosť zúčtovať 100 %</w:t>
      </w:r>
      <w:r w:rsidR="00E272EE" w:rsidRPr="007F168B">
        <w:rPr>
          <w:sz w:val="22"/>
          <w:szCs w:val="22"/>
        </w:rPr>
        <w:t xml:space="preserve"> sumy</w:t>
      </w:r>
      <w:r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každej jednej </w:t>
      </w:r>
      <w:r w:rsidRPr="007F168B">
        <w:rPr>
          <w:sz w:val="22"/>
          <w:szCs w:val="22"/>
        </w:rPr>
        <w:t>poskytnutej zálohovej platby</w:t>
      </w:r>
      <w:r w:rsidR="00205F39" w:rsidRPr="007F168B">
        <w:rPr>
          <w:sz w:val="22"/>
          <w:szCs w:val="22"/>
        </w:rPr>
        <w:t xml:space="preserve"> v lehote </w:t>
      </w:r>
      <w:del w:id="15" w:author="Autor">
        <w:r w:rsidR="00205F39" w:rsidRPr="007F168B" w:rsidDel="0083790E">
          <w:rPr>
            <w:sz w:val="22"/>
            <w:szCs w:val="22"/>
          </w:rPr>
          <w:delText xml:space="preserve">9 </w:delText>
        </w:r>
      </w:del>
      <w:ins w:id="16" w:author="Autor">
        <w:r w:rsidR="0083790E">
          <w:rPr>
            <w:sz w:val="22"/>
            <w:szCs w:val="22"/>
          </w:rPr>
          <w:t>12</w:t>
        </w:r>
        <w:r w:rsidR="0083790E" w:rsidRPr="007F168B">
          <w:rPr>
            <w:sz w:val="22"/>
            <w:szCs w:val="22"/>
          </w:rPr>
          <w:t xml:space="preserve"> </w:t>
        </w:r>
      </w:ins>
      <w:r w:rsidR="00205F39" w:rsidRPr="007F168B">
        <w:rPr>
          <w:sz w:val="22"/>
          <w:szCs w:val="22"/>
        </w:rPr>
        <w:t xml:space="preserve">mesiacov odo dňa aktivácie </w:t>
      </w:r>
      <w:r w:rsidR="001C0EA6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1C0EA6" w:rsidRPr="007F168B">
        <w:rPr>
          <w:sz w:val="22"/>
          <w:szCs w:val="22"/>
        </w:rPr>
        <w:t>úpravu rozpočtu Prijímateľa</w:t>
      </w:r>
      <w:r w:rsidRPr="007F168B">
        <w:rPr>
          <w:sz w:val="22"/>
          <w:szCs w:val="22"/>
        </w:rPr>
        <w:t xml:space="preserve"> sa vzťahuje osobitne ku každej </w:t>
      </w:r>
      <w:r w:rsidR="00E272EE" w:rsidRPr="007F168B">
        <w:rPr>
          <w:sz w:val="22"/>
          <w:szCs w:val="22"/>
        </w:rPr>
        <w:t xml:space="preserve">jednej </w:t>
      </w:r>
      <w:r w:rsidRPr="007F168B">
        <w:rPr>
          <w:sz w:val="22"/>
          <w:szCs w:val="22"/>
        </w:rPr>
        <w:t xml:space="preserve">poskytnutej zálohovej platbe, pričom každú predkladanú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je potrebné priradiť k najstaršej poskytnutej nezúčtovanej zálohovej platbe.</w:t>
      </w:r>
    </w:p>
    <w:p w14:paraId="01371AC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3A0BDE79" w14:textId="151179F6" w:rsidR="00A91910" w:rsidRPr="007F168B" w:rsidRDefault="00A91910" w:rsidP="0083790E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oprávnený požiadať o ďalšiu zálohovú platbu najskôr súčasne s podaním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platby). Poskytovateľ zabezpečí poskytnutie platby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 až po schválení 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>.</w:t>
      </w:r>
      <w:ins w:id="17" w:author="Autor">
        <w:r w:rsidR="0083790E">
          <w:rPr>
            <w:sz w:val="22"/>
            <w:szCs w:val="22"/>
          </w:rPr>
          <w:t xml:space="preserve"> </w:t>
        </w:r>
        <w:r w:rsidR="0083790E" w:rsidRPr="0083790E">
          <w:rPr>
            <w:sz w:val="22"/>
            <w:szCs w:val="22"/>
          </w:rPr>
          <w:t>V dôsledku mimoriadnej situácie v SR Poskytovateľ môže poskytnúť ďalšiu zálohovú platbu aj bez predchádzajúceho schválenia žiadosti o platbu (zúčtovanie zálohovej platby), ak z administratívnych dôvodov nemôže pristúpiť k spracovávaniu žiadosti o platbu (zúčtovanie zálohovej platby).</w:t>
        </w:r>
      </w:ins>
    </w:p>
    <w:p w14:paraId="7462A4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073C285F" w14:textId="067B98E6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predchádzajúca zálohová platba nebola poskytnutá v maximálnej možnej výške, Prijímateľ môže požiadať o ďalšiu zálohovú platbu vo výške súčtu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 schválenej výšky NFP a sumy rovnajúcej sa rozdielu maximálnej výšky zálohovej platby a predchádzajúcej poskytnutej zálohovej platby. Súčet týchto prostriedkov, a teda výška možnej zálohovej platby, je maximálne 40 % </w:t>
      </w:r>
      <w:ins w:id="18" w:author="Autor">
        <w:r w:rsidR="0083790E" w:rsidRPr="00E3789D">
          <w:rPr>
            <w:sz w:val="22"/>
            <w:szCs w:val="22"/>
          </w:rPr>
          <w:t>z celkového nenávratného finančného príspevku zníženého o už poskytnutú časť nenávratného finančného príspevku systémom refundácie</w:t>
        </w:r>
      </w:ins>
      <w:del w:id="19" w:author="Autor">
        <w:r w:rsidRPr="007F168B" w:rsidDel="0083790E">
          <w:rPr>
            <w:sz w:val="22"/>
            <w:szCs w:val="22"/>
          </w:rPr>
          <w:delText>relevantnej časti rozpočtu Projektu zodpovedajúcim 12 mesiacom Realizácie aktivít Projektu</w:delText>
        </w:r>
      </w:del>
      <w:r w:rsidR="00B94450" w:rsidRPr="007F168B">
        <w:rPr>
          <w:sz w:val="22"/>
          <w:szCs w:val="22"/>
        </w:rPr>
        <w:t>.</w:t>
      </w:r>
    </w:p>
    <w:p w14:paraId="29E5670E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0AF53CF" w14:textId="1C0B02DB" w:rsidR="00244DBA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pred uplynutím príslušnej </w:t>
      </w:r>
      <w:del w:id="20" w:author="Autor">
        <w:r w:rsidRPr="007F168B" w:rsidDel="0083790E">
          <w:rPr>
            <w:sz w:val="22"/>
            <w:szCs w:val="22"/>
          </w:rPr>
          <w:delText>9</w:delText>
        </w:r>
      </w:del>
      <w:ins w:id="21" w:author="Autor">
        <w:r w:rsidR="0083790E">
          <w:rPr>
            <w:sz w:val="22"/>
            <w:szCs w:val="22"/>
          </w:rPr>
          <w:t>12</w:t>
        </w:r>
      </w:ins>
      <w:r w:rsidRPr="007F168B">
        <w:rPr>
          <w:sz w:val="22"/>
          <w:szCs w:val="22"/>
        </w:rPr>
        <w:t xml:space="preserve">-mesačnej lehoty na zúčtovanie, Prijímateľ môže takto identifikovanú nezúčtovanú sumu zúčtovať predložením ďalšej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 výdavkami minimálne vo výške identifi</w:t>
      </w:r>
      <w:r w:rsidR="00B94450" w:rsidRPr="007F168B">
        <w:rPr>
          <w:sz w:val="22"/>
          <w:szCs w:val="22"/>
        </w:rPr>
        <w:t>kovaných Neoprávnených výdavkov.</w:t>
      </w:r>
      <w:r w:rsidRPr="007F168B">
        <w:rPr>
          <w:sz w:val="22"/>
          <w:szCs w:val="22"/>
        </w:rPr>
        <w:t xml:space="preserve"> Prijímateľ môže tento postup uplatniť do skončenia príslušnej </w:t>
      </w:r>
      <w:del w:id="22" w:author="Autor">
        <w:r w:rsidRPr="007F168B" w:rsidDel="0083790E">
          <w:rPr>
            <w:sz w:val="22"/>
            <w:szCs w:val="22"/>
          </w:rPr>
          <w:delText>9</w:delText>
        </w:r>
      </w:del>
      <w:ins w:id="23" w:author="Autor">
        <w:r w:rsidR="0083790E">
          <w:rPr>
            <w:sz w:val="22"/>
            <w:szCs w:val="22"/>
          </w:rPr>
          <w:t>12</w:t>
        </w:r>
      </w:ins>
      <w:r w:rsidRPr="007F168B">
        <w:rPr>
          <w:sz w:val="22"/>
          <w:szCs w:val="22"/>
        </w:rPr>
        <w:t>-mesačnej lehoty na zúčtovanie; podrobnosti sú upravené v príslušnej kapitole Systému finančného riadenia.</w:t>
      </w:r>
    </w:p>
    <w:p w14:paraId="412F103B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8E6DB7" w14:textId="5DBD7957" w:rsidR="00244DBA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Ak Prijímateľ nezúčtuje 100 % poskytnutej zálohovej platby do </w:t>
      </w:r>
      <w:del w:id="24" w:author="Autor">
        <w:r w:rsidRPr="007F168B" w:rsidDel="0083790E">
          <w:rPr>
            <w:sz w:val="22"/>
            <w:szCs w:val="22"/>
          </w:rPr>
          <w:delText xml:space="preserve">9 </w:delText>
        </w:r>
      </w:del>
      <w:ins w:id="25" w:author="Autor">
        <w:r w:rsidR="0083790E">
          <w:rPr>
            <w:sz w:val="22"/>
            <w:szCs w:val="22"/>
          </w:rPr>
          <w:t>12</w:t>
        </w:r>
        <w:r w:rsidR="0083790E" w:rsidRPr="007F168B">
          <w:rPr>
            <w:sz w:val="22"/>
            <w:szCs w:val="22"/>
          </w:rPr>
          <w:t xml:space="preserve"> </w:t>
        </w:r>
      </w:ins>
      <w:r w:rsidRPr="007F168B">
        <w:rPr>
          <w:sz w:val="22"/>
          <w:szCs w:val="22"/>
        </w:rPr>
        <w:t xml:space="preserve">mesiacov odo dňa aktivácie evidenčného listu úprav rozpočtu </w:t>
      </w:r>
      <w:r w:rsidR="00541414" w:rsidRPr="007F168B">
        <w:rPr>
          <w:sz w:val="22"/>
          <w:szCs w:val="22"/>
        </w:rPr>
        <w:t>potvrdzujúc</w:t>
      </w:r>
      <w:r w:rsidR="00541414">
        <w:rPr>
          <w:sz w:val="22"/>
          <w:szCs w:val="22"/>
        </w:rPr>
        <w:t>eho</w:t>
      </w:r>
      <w:r w:rsidR="00541414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úpravu rozpočtu Prijímateľa</w:t>
      </w:r>
      <w:r w:rsidR="00420D2B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 to ani využitím možnosti po</w:t>
      </w:r>
      <w:r w:rsidR="00420D2B" w:rsidRPr="007F168B">
        <w:rPr>
          <w:sz w:val="22"/>
          <w:szCs w:val="22"/>
        </w:rPr>
        <w:t>dľa predchádzajúceho odseku</w:t>
      </w:r>
      <w:r w:rsidRPr="007F168B">
        <w:rPr>
          <w:sz w:val="22"/>
          <w:szCs w:val="22"/>
        </w:rPr>
        <w:t xml:space="preserve">,  Prijímateľ je povinný najneskôr do 5 dní po uplynutí </w:t>
      </w:r>
      <w:del w:id="26" w:author="Autor">
        <w:r w:rsidRPr="007F168B" w:rsidDel="0083790E">
          <w:rPr>
            <w:sz w:val="22"/>
            <w:szCs w:val="22"/>
          </w:rPr>
          <w:delText>9</w:delText>
        </w:r>
      </w:del>
      <w:ins w:id="27" w:author="Autor">
        <w:r w:rsidR="0083790E">
          <w:rPr>
            <w:sz w:val="22"/>
            <w:szCs w:val="22"/>
          </w:rPr>
          <w:t>12</w:t>
        </w:r>
      </w:ins>
      <w:r w:rsidRPr="007F168B">
        <w:rPr>
          <w:sz w:val="22"/>
          <w:szCs w:val="22"/>
        </w:rPr>
        <w:t xml:space="preserve">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28"/>
      <w:r w:rsidRPr="007F168B">
        <w:rPr>
          <w:sz w:val="22"/>
          <w:szCs w:val="22"/>
        </w:rPr>
        <w:t xml:space="preserve">o túto sumu zároveň znižuje NFP ako celok; </w:t>
      </w:r>
      <w:commentRangeEnd w:id="28"/>
      <w:r w:rsidRPr="007F168B">
        <w:rPr>
          <w:rStyle w:val="Odkaznakomentr"/>
          <w:sz w:val="22"/>
          <w:szCs w:val="22"/>
          <w:lang w:eastAsia="en-US"/>
        </w:rPr>
        <w:commentReference w:id="28"/>
      </w:r>
      <w:r w:rsidRPr="007F168B">
        <w:rPr>
          <w:sz w:val="22"/>
          <w:szCs w:val="22"/>
        </w:rPr>
        <w:t xml:space="preserve">podrobnosti sú upravené v príslušnej kapitole Systému finančného riadenia. </w:t>
      </w:r>
    </w:p>
    <w:p w14:paraId="095A87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0B98C560" w14:textId="39E62E96" w:rsidR="00A91910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</w:t>
      </w:r>
      <w:r w:rsidRPr="007F168B">
        <w:rPr>
          <w:sz w:val="22"/>
          <w:szCs w:val="22"/>
          <w:u w:val="single"/>
        </w:rPr>
        <w:t xml:space="preserve">až po uplynutí </w:t>
      </w:r>
      <w:del w:id="29" w:author="Autor">
        <w:r w:rsidRPr="007F168B" w:rsidDel="0083790E">
          <w:rPr>
            <w:sz w:val="22"/>
            <w:szCs w:val="22"/>
            <w:u w:val="single"/>
          </w:rPr>
          <w:delText>9</w:delText>
        </w:r>
      </w:del>
      <w:ins w:id="30" w:author="Autor">
        <w:r w:rsidR="0083790E">
          <w:rPr>
            <w:sz w:val="22"/>
            <w:szCs w:val="22"/>
            <w:u w:val="single"/>
          </w:rPr>
          <w:t>12</w:t>
        </w:r>
      </w:ins>
      <w:r w:rsidRPr="007F168B">
        <w:rPr>
          <w:sz w:val="22"/>
          <w:szCs w:val="22"/>
          <w:u w:val="single"/>
        </w:rPr>
        <w:t>-mesačnej lehoty na zúčtovanie</w:t>
      </w:r>
      <w:r w:rsidRPr="007F168B">
        <w:rPr>
          <w:sz w:val="22"/>
          <w:szCs w:val="22"/>
        </w:rPr>
        <w:t>, Prijímateľ je povinný vrátiť sumu nezúčtovaného rozdielu poskytnutej</w:t>
      </w:r>
      <w:r w:rsidR="00420D2B" w:rsidRPr="007F168B">
        <w:rPr>
          <w:sz w:val="22"/>
          <w:szCs w:val="22"/>
        </w:rPr>
        <w:t xml:space="preserve"> zálohovej platby v súlade s článkom</w:t>
      </w:r>
      <w:r w:rsidRPr="007F168B">
        <w:rPr>
          <w:sz w:val="22"/>
          <w:szCs w:val="22"/>
        </w:rPr>
        <w:t xml:space="preserve"> 10 VZP. Ak Prijímateľ sumu nezúčtovaného rozdielu poskytnutej zálohovej platby v určenej lehote nevráti, okrem povinnosti vrátenia tejto sumy môže Poskytovateľ určiť, že sa </w:t>
      </w:r>
      <w:commentRangeStart w:id="31"/>
      <w:r w:rsidRPr="007F168B">
        <w:rPr>
          <w:sz w:val="22"/>
          <w:szCs w:val="22"/>
        </w:rPr>
        <w:t>o túto sumu zároveň znižuje Prijímateľovi NFP ako celok</w:t>
      </w:r>
      <w:commentRangeEnd w:id="31"/>
      <w:r w:rsidRPr="007F168B">
        <w:rPr>
          <w:rStyle w:val="Odkaznakomentr"/>
          <w:sz w:val="22"/>
          <w:szCs w:val="22"/>
          <w:lang w:eastAsia="en-US"/>
        </w:rPr>
        <w:commentReference w:id="31"/>
      </w:r>
      <w:r w:rsidRPr="007F168B">
        <w:rPr>
          <w:sz w:val="22"/>
          <w:szCs w:val="22"/>
        </w:rPr>
        <w:t>; podrobnosti sú upravené v príslušnej kapitole Systému finančného riadenia.</w:t>
      </w:r>
    </w:p>
    <w:p w14:paraId="7ED8AD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59736F8A" w14:textId="68A6C65F" w:rsidR="008A2ABD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1264E1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21081B" w:rsidRPr="007F168B">
        <w:rPr>
          <w:sz w:val="22"/>
          <w:szCs w:val="22"/>
        </w:rPr>
        <w:t xml:space="preserve">Ak </w:t>
      </w:r>
      <w:r w:rsidRPr="007F168B">
        <w:rPr>
          <w:sz w:val="22"/>
          <w:szCs w:val="22"/>
        </w:rPr>
        <w:t>na základe nepravých alebo nesprávnych údajov dôjde k</w:t>
      </w:r>
      <w:r w:rsidR="0021081B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vyplateniu</w:t>
      </w:r>
      <w:r w:rsidR="0021081B" w:rsidRPr="007F168B">
        <w:rPr>
          <w:sz w:val="22"/>
          <w:szCs w:val="22"/>
        </w:rPr>
        <w:t xml:space="preserve"> alebo schváleniu</w:t>
      </w:r>
      <w:r w:rsidRPr="007F168B">
        <w:rPr>
          <w:sz w:val="22"/>
          <w:szCs w:val="22"/>
        </w:rPr>
        <w:t xml:space="preserve"> 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 xml:space="preserve">prostriedky </w:t>
      </w:r>
      <w:r w:rsidR="007315D5">
        <w:rPr>
          <w:sz w:val="22"/>
          <w:szCs w:val="22"/>
        </w:rPr>
        <w:t>B</w:t>
      </w:r>
      <w:r w:rsidR="007315D5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alebo schváleniu platby na základe nepravých alebo nesprávnych údajov dozvie Poskytovateľ, postupuje podľa článku 10 VZP.</w:t>
      </w:r>
    </w:p>
    <w:p w14:paraId="1D7D6A29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35025F83" w14:textId="611518E1" w:rsidR="00850C22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</w:t>
      </w:r>
      <w:r w:rsidR="00541414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244DBA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E95A3E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E9430A" w:rsidRPr="007F168B">
        <w:rPr>
          <w:sz w:val="22"/>
          <w:szCs w:val="22"/>
        </w:rPr>
        <w:t>Z</w:t>
      </w:r>
      <w:r w:rsidR="00850C22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3716E900" w14:textId="77777777" w:rsidR="005B6CAA" w:rsidRPr="007F168B" w:rsidRDefault="005B6CA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4F578A0" w14:textId="3780B952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(poskytnutie zálohovej platby) 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schváli v plnej výške, schváli v zníženej výške</w:t>
      </w:r>
      <w:r w:rsidR="00BF0C28" w:rsidRPr="007F168B">
        <w:rPr>
          <w:sz w:val="22"/>
          <w:szCs w:val="22"/>
        </w:rPr>
        <w:t>, zamietne</w:t>
      </w:r>
      <w:r w:rsidR="00E95A3E" w:rsidRPr="007F168B">
        <w:rPr>
          <w:sz w:val="22"/>
          <w:szCs w:val="22"/>
        </w:rPr>
        <w:t>, pozastaví</w:t>
      </w:r>
      <w:r w:rsidRPr="007F168B">
        <w:rPr>
          <w:sz w:val="22"/>
          <w:szCs w:val="22"/>
        </w:rPr>
        <w:t xml:space="preserve"> alebo </w:t>
      </w:r>
      <w:r w:rsidR="00492EF4" w:rsidRPr="007F168B">
        <w:rPr>
          <w:sz w:val="22"/>
          <w:szCs w:val="22"/>
        </w:rPr>
        <w:t xml:space="preserve">zo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492EF4" w:rsidRPr="007F168B">
        <w:rPr>
          <w:sz w:val="22"/>
          <w:szCs w:val="22"/>
        </w:rPr>
        <w:t xml:space="preserve"> (zúčtovanie zálohovej platby) </w:t>
      </w:r>
      <w:r w:rsidR="00BF0C28" w:rsidRPr="007F168B">
        <w:rPr>
          <w:sz w:val="22"/>
          <w:szCs w:val="22"/>
        </w:rPr>
        <w:t>vyčlení časť deklarovaných výdavkov</w:t>
      </w:r>
      <w:r w:rsidR="00002604" w:rsidRPr="007F168B">
        <w:rPr>
          <w:sz w:val="22"/>
          <w:szCs w:val="22"/>
        </w:rPr>
        <w:t>,</w:t>
      </w:r>
      <w:r w:rsidR="00BF0C28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</w:t>
      </w:r>
      <w:r w:rsidR="00BF0C28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v kontrole</w:t>
      </w:r>
      <w:r w:rsidRPr="007F168B">
        <w:rPr>
          <w:sz w:val="22"/>
          <w:szCs w:val="22"/>
        </w:rPr>
        <w:t xml:space="preserve">, a to v lehotách určených </w:t>
      </w:r>
      <w:ins w:id="32" w:author="Autor">
        <w:r w:rsidR="0083790E" w:rsidRPr="00E3789D">
          <w:rPr>
            <w:sz w:val="22"/>
            <w:szCs w:val="22"/>
          </w:rPr>
          <w:t>vo Výnimke</w:t>
        </w:r>
      </w:ins>
      <w:del w:id="33" w:author="Autor">
        <w:r w:rsidRPr="007F168B" w:rsidDel="0083790E">
          <w:rPr>
            <w:sz w:val="22"/>
            <w:szCs w:val="22"/>
          </w:rPr>
          <w:delText>Systémom finančného riadenia</w:delText>
        </w:r>
      </w:del>
      <w:r w:rsidRPr="007F168B">
        <w:rPr>
          <w:sz w:val="22"/>
          <w:szCs w:val="22"/>
        </w:rPr>
        <w:t xml:space="preserve">. Prijímateľovi vznikne nárok na schválenie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</w:t>
      </w:r>
      <w:del w:id="34" w:author="Autor">
        <w:r w:rsidRPr="007F168B" w:rsidDel="0083790E">
          <w:rPr>
            <w:sz w:val="22"/>
            <w:szCs w:val="22"/>
          </w:rPr>
          <w:delText xml:space="preserve">a to až v momente schválenia súhrnnej </w:delText>
        </w:r>
        <w:r w:rsidR="00465C8A" w:rsidRPr="007F168B" w:rsidDel="0083790E">
          <w:rPr>
            <w:sz w:val="22"/>
            <w:szCs w:val="22"/>
          </w:rPr>
          <w:delText>Ž</w:delText>
        </w:r>
        <w:r w:rsidR="00465C8A" w:rsidDel="0083790E">
          <w:rPr>
            <w:sz w:val="22"/>
            <w:szCs w:val="22"/>
          </w:rPr>
          <w:delText>oP</w:delText>
        </w:r>
        <w:r w:rsidRPr="007F168B" w:rsidDel="0083790E">
          <w:rPr>
            <w:sz w:val="22"/>
            <w:szCs w:val="22"/>
          </w:rPr>
          <w:delText xml:space="preserve"> Certifikačným orgánom </w:delText>
        </w:r>
      </w:del>
      <w:r w:rsidRPr="007F168B">
        <w:rPr>
          <w:sz w:val="22"/>
          <w:szCs w:val="22"/>
        </w:rPr>
        <w:t>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58213A83" w14:textId="77777777" w:rsidR="00BB4593" w:rsidRPr="007F168B" w:rsidRDefault="00BB4593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DCE89C3" w14:textId="08D33B18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 rámci zúčtovania zálohovej platby podľa tohto článku uviesť nárokovanú sumu podľa rozpočtovej klasifikácie. </w:t>
      </w:r>
    </w:p>
    <w:p w14:paraId="4787ACF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B038999" w14:textId="747ED660" w:rsidR="00F11CEE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Zálohové platby sa Prijímateľovi</w:t>
      </w:r>
      <w:r w:rsidR="008A2ABD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poskytujú až do dosiahnutia </w:t>
      </w:r>
      <w:r w:rsidR="0046268A" w:rsidRPr="007F168B">
        <w:rPr>
          <w:sz w:val="22"/>
          <w:szCs w:val="22"/>
        </w:rPr>
        <w:t xml:space="preserve">maximálne </w:t>
      </w:r>
      <w:r w:rsidRPr="007F168B">
        <w:rPr>
          <w:sz w:val="22"/>
          <w:szCs w:val="22"/>
        </w:rPr>
        <w:t xml:space="preserve">100 % aktuálnej výšky </w:t>
      </w:r>
      <w:r w:rsidR="00244DBA" w:rsidRPr="007F168B">
        <w:rPr>
          <w:sz w:val="22"/>
          <w:szCs w:val="22"/>
        </w:rPr>
        <w:t>O</w:t>
      </w:r>
      <w:r w:rsidRPr="007F168B">
        <w:rPr>
          <w:sz w:val="22"/>
          <w:szCs w:val="22"/>
        </w:rPr>
        <w:t>právnených výdavkov Projektu. Po poskytnutí poslednej zálohovej platby je Prijímateľ povinný zúčtovať celý zostatok NFP postupom podľa odsekov 4 až 1</w:t>
      </w:r>
      <w:r w:rsidR="00850C22" w:rsidRPr="007F168B">
        <w:rPr>
          <w:sz w:val="22"/>
          <w:szCs w:val="22"/>
        </w:rPr>
        <w:t>3</w:t>
      </w:r>
      <w:r w:rsidRPr="007F168B">
        <w:rPr>
          <w:sz w:val="22"/>
          <w:szCs w:val="22"/>
        </w:rPr>
        <w:t xml:space="preserve"> tohto článku. </w:t>
      </w:r>
      <w:r w:rsidR="00F11CEE" w:rsidRPr="007F168B">
        <w:rPr>
          <w:sz w:val="22"/>
          <w:szCs w:val="22"/>
        </w:rPr>
        <w:t xml:space="preserve">Posledná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(zúčtovanie zálohovej platby)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(s príznakom záverečná). </w:t>
      </w:r>
    </w:p>
    <w:p w14:paraId="051551D1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3357FAF0" w14:textId="496E57D7" w:rsidR="006B7FCA" w:rsidRPr="007F168B" w:rsidRDefault="006B7FC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lastRenderedPageBreak/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obsahuje výdavky, ktoré sú predmetom Prebiehajúceho skúmania, Poskytovateľ pozastaví schvaľovanie dotknutých výdavkov až do času ukončenia skúmania. </w:t>
      </w:r>
    </w:p>
    <w:p w14:paraId="7322B379" w14:textId="77777777" w:rsidR="00D57DAC" w:rsidRPr="007F168B" w:rsidRDefault="00D57DAC" w:rsidP="007F168B">
      <w:pPr>
        <w:pStyle w:val="Odsekzoznamu1"/>
        <w:spacing w:before="120" w:line="264" w:lineRule="auto"/>
        <w:jc w:val="both"/>
        <w:rPr>
          <w:sz w:val="22"/>
          <w:szCs w:val="22"/>
        </w:rPr>
      </w:pPr>
    </w:p>
    <w:p w14:paraId="11C294D1" w14:textId="77777777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17c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0D3CE6B" w14:textId="7F958ED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850C22" w:rsidRPr="007F168B">
        <w:rPr>
          <w:sz w:val="22"/>
          <w:szCs w:val="22"/>
        </w:rPr>
        <w:t xml:space="preserve"> Podrobnosti a detailné postupy realizácie platieb systémom refundácie sú upravené v</w:t>
      </w:r>
      <w:r w:rsidR="00001C96" w:rsidRPr="007F168B">
        <w:rPr>
          <w:sz w:val="22"/>
          <w:szCs w:val="22"/>
        </w:rPr>
        <w:t xml:space="preserve"> príslušnej </w:t>
      </w:r>
      <w:r w:rsidR="00850C22" w:rsidRPr="007F168B">
        <w:rPr>
          <w:sz w:val="22"/>
          <w:szCs w:val="22"/>
        </w:rPr>
        <w:t>kapitole Systému finančného riadenia, ktorý sa Zmluvné strany zaväzujú dodržiavať.</w:t>
      </w:r>
    </w:p>
    <w:p w14:paraId="08A2DD6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B15707E" w14:textId="112DBC30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platby systémom refundácie výlučne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62ED2" w:rsidRPr="007F168B">
        <w:rPr>
          <w:sz w:val="22"/>
          <w:szCs w:val="22"/>
        </w:rPr>
        <w:t>, ktorú prijímateľ predkladá</w:t>
      </w:r>
      <w:r w:rsidRPr="007F168B">
        <w:rPr>
          <w:sz w:val="22"/>
          <w:szCs w:val="22"/>
        </w:rPr>
        <w:t xml:space="preserve"> v</w:t>
      </w:r>
      <w:r w:rsidR="001672D5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1672D5" w:rsidRPr="007F168B">
        <w:rPr>
          <w:sz w:val="22"/>
          <w:szCs w:val="22"/>
        </w:rPr>
        <w:t xml:space="preserve"> po </w:t>
      </w:r>
      <w:r w:rsidR="00804C1E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 xml:space="preserve">ačatí realizácie </w:t>
      </w:r>
      <w:r w:rsidR="00683C99"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aktivít </w:t>
      </w:r>
      <w:r w:rsidR="00850C22" w:rsidRPr="007F168B">
        <w:rPr>
          <w:sz w:val="22"/>
          <w:szCs w:val="22"/>
        </w:rPr>
        <w:t>P</w:t>
      </w:r>
      <w:r w:rsidR="001672D5" w:rsidRPr="007F168B">
        <w:rPr>
          <w:sz w:val="22"/>
          <w:szCs w:val="22"/>
        </w:rPr>
        <w:t>rojektu</w:t>
      </w:r>
      <w:r w:rsidR="00D62ED2" w:rsidRPr="007F168B">
        <w:rPr>
          <w:sz w:val="22"/>
          <w:szCs w:val="22"/>
        </w:rPr>
        <w:t xml:space="preserve"> a </w:t>
      </w:r>
      <w:r w:rsidR="00683C99" w:rsidRPr="007F168B">
        <w:rPr>
          <w:sz w:val="22"/>
          <w:szCs w:val="22"/>
        </w:rPr>
        <w:t>po nadobudnutí účinnosti Z</w:t>
      </w:r>
      <w:r w:rsidR="00D62ED2" w:rsidRPr="007F168B">
        <w:rPr>
          <w:sz w:val="22"/>
          <w:szCs w:val="22"/>
        </w:rPr>
        <w:t>mluvy</w:t>
      </w:r>
      <w:r w:rsidR="00683C99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 xml:space="preserve">. </w:t>
      </w:r>
    </w:p>
    <w:p w14:paraId="3089801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2602F467" w14:textId="2785A1F1" w:rsidR="00A91910" w:rsidRPr="007F168B" w:rsidRDefault="001672D5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850C22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>rijímateľ uvedie deklarované výdavky podľa skupiny výdavkov v zmysle </w:t>
      </w:r>
      <w:r w:rsidR="00683C99" w:rsidRPr="007F168B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mluvy o poskytnutí </w:t>
      </w:r>
      <w:r w:rsidR="00850C22" w:rsidRPr="007F168B">
        <w:rPr>
          <w:sz w:val="22"/>
          <w:szCs w:val="22"/>
        </w:rPr>
        <w:t>NFP</w:t>
      </w:r>
      <w:r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Prijímateľ je povinný spolu so Žiadosťou o platbu predložiť aj účtovné doklady preukazujúc</w:t>
      </w:r>
      <w:r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</w:t>
      </w:r>
      <w:r w:rsidR="00465C8A">
        <w:rPr>
          <w:sz w:val="22"/>
          <w:szCs w:val="22"/>
        </w:rPr>
        <w:t>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="00A91910" w:rsidRPr="007F168B">
        <w:rPr>
          <w:sz w:val="22"/>
          <w:szCs w:val="22"/>
        </w:rPr>
        <w:t>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 xml:space="preserve">. </w:t>
      </w:r>
    </w:p>
    <w:p w14:paraId="5A66E04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 </w:t>
      </w:r>
    </w:p>
    <w:p w14:paraId="37B78506" w14:textId="75A0FC7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D62ED2" w:rsidRPr="007F168B">
        <w:rPr>
          <w:sz w:val="22"/>
          <w:szCs w:val="22"/>
        </w:rPr>
        <w:t xml:space="preserve">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8A2ABD" w:rsidRPr="007F168B">
        <w:rPr>
          <w:sz w:val="22"/>
          <w:szCs w:val="22"/>
        </w:rPr>
        <w:t>Ak</w:t>
      </w:r>
      <w:r w:rsidRPr="007F168B">
        <w:rPr>
          <w:sz w:val="22"/>
          <w:szCs w:val="22"/>
        </w:rPr>
        <w:t xml:space="preserve"> na základe nepravých alebo nesprávnych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platby, Prijímateľ je povinný takto vyplatené prostriedky </w:t>
      </w:r>
      <w:r w:rsidR="007315D5">
        <w:rPr>
          <w:sz w:val="22"/>
          <w:szCs w:val="22"/>
        </w:rPr>
        <w:t>B</w:t>
      </w:r>
      <w:r w:rsidR="00571CAF" w:rsidRPr="007F168B">
        <w:rPr>
          <w:sz w:val="22"/>
          <w:szCs w:val="22"/>
        </w:rPr>
        <w:t xml:space="preserve">ezodkladne,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platby na základe nepravých alebo nesprávnych údajov dozvie Poskytovateľ, postupuje podľa článku 10 VZP.</w:t>
      </w:r>
    </w:p>
    <w:p w14:paraId="1677009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E5F3ACF" w14:textId="54FC207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541414">
        <w:rPr>
          <w:sz w:val="22"/>
          <w:szCs w:val="22"/>
        </w:rPr>
        <w:t>Z</w:t>
      </w:r>
      <w:r w:rsidR="00541414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683C99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D62ED2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B22547">
        <w:rPr>
          <w:sz w:val="22"/>
          <w:szCs w:val="22"/>
        </w:rPr>
        <w:t>Z</w:t>
      </w:r>
      <w:r w:rsidR="00B22547" w:rsidRPr="007F168B">
        <w:rPr>
          <w:sz w:val="22"/>
          <w:szCs w:val="22"/>
        </w:rPr>
        <w:t xml:space="preserve">ákona </w:t>
      </w:r>
      <w:r w:rsidR="00850C22" w:rsidRPr="007F168B">
        <w:rPr>
          <w:sz w:val="22"/>
          <w:szCs w:val="22"/>
        </w:rPr>
        <w:t>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566004BE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CA2DC71" w14:textId="191747F6" w:rsidR="00A91910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20157D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schváli v plnej výške, schváli v zníženej výške</w:t>
      </w:r>
      <w:r w:rsidR="00B0411F" w:rsidRPr="007F168B">
        <w:rPr>
          <w:sz w:val="22"/>
          <w:szCs w:val="22"/>
        </w:rPr>
        <w:t>, zamietne,</w:t>
      </w:r>
      <w:r w:rsidRPr="007F168B">
        <w:rPr>
          <w:sz w:val="22"/>
          <w:szCs w:val="22"/>
        </w:rPr>
        <w:t xml:space="preserve"> </w:t>
      </w:r>
      <w:r w:rsidR="00DA2540" w:rsidRPr="007F168B">
        <w:rPr>
          <w:sz w:val="22"/>
          <w:szCs w:val="22"/>
        </w:rPr>
        <w:t xml:space="preserve">pozastaví </w:t>
      </w:r>
      <w:r w:rsidRPr="007F168B">
        <w:rPr>
          <w:sz w:val="22"/>
          <w:szCs w:val="22"/>
        </w:rPr>
        <w:t xml:space="preserve">alebo </w:t>
      </w:r>
      <w:r w:rsidR="00B0411F" w:rsidRPr="007F168B">
        <w:rPr>
          <w:sz w:val="22"/>
          <w:szCs w:val="22"/>
        </w:rPr>
        <w:t>vyčlení časť deklarovaných výdavkov</w:t>
      </w:r>
      <w:r w:rsidR="00002604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 v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kontrole</w:t>
      </w:r>
      <w:r w:rsidRPr="007F168B">
        <w:rPr>
          <w:sz w:val="22"/>
          <w:szCs w:val="22"/>
        </w:rPr>
        <w:t>, a to v</w:t>
      </w:r>
      <w:r w:rsidR="008674DD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lehot</w:t>
      </w:r>
      <w:r w:rsidR="008674DD" w:rsidRPr="007F168B">
        <w:rPr>
          <w:sz w:val="22"/>
          <w:szCs w:val="22"/>
        </w:rPr>
        <w:t>ách určených Systémom finančného riadenia</w:t>
      </w:r>
      <w:r w:rsidRPr="007F168B">
        <w:rPr>
          <w:sz w:val="22"/>
          <w:szCs w:val="22"/>
        </w:rPr>
        <w:t xml:space="preserve">. Prijímateľovi vznikne nárok na vyplatenie platby iba ak podá úplnú a správnu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orgánom, a to len v rozsahu Schválených oprávnených výdavkov zo strany Prijímateľa a 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. </w:t>
      </w:r>
    </w:p>
    <w:p w14:paraId="55458E14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46E25514" w14:textId="2D306C2E" w:rsidR="006B7FCA" w:rsidRPr="007F168B" w:rsidRDefault="006B7FCA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obsahuje výdavky, ktoré sú predmetom Prebiehajúceho skúmania, Poskytovateľ pozastaví schvaľovanie dotknutých výdavkov až do času ukončenia skúmania. </w:t>
      </w:r>
    </w:p>
    <w:p w14:paraId="7D1C90B2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4EEFB8B6" w14:textId="18B3492B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caps/>
          <w:lang w:eastAsia="sk-SK"/>
        </w:rPr>
        <w:t xml:space="preserve">Článok 18 </w:t>
      </w:r>
      <w:r w:rsidR="00541414">
        <w:rPr>
          <w:rFonts w:ascii="Times New Roman" w:hAnsi="Times New Roman"/>
          <w:b/>
          <w:bCs/>
          <w:cap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SPOLOČNÉ USTANOVENIA PRE VŠETKY SYSTÉMY FINANCOVANIA </w:t>
      </w:r>
    </w:p>
    <w:p w14:paraId="5D8DF9E7" w14:textId="77777777" w:rsidR="00A91910" w:rsidRPr="007F168B" w:rsidRDefault="00F11CEE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D</w:t>
      </w:r>
      <w:r w:rsidR="00A91910" w:rsidRPr="007F168B">
        <w:rPr>
          <w:sz w:val="22"/>
          <w:szCs w:val="22"/>
        </w:rPr>
        <w:t xml:space="preserve">eň aktivácie evidenčného listu úprav rozpočtu potvrdzujúci úpravu rozpočtu Prijímateľa rozpočtovým opatrením sa považuje za deň čerpania NFP, resp. jeho časti. </w:t>
      </w:r>
    </w:p>
    <w:p w14:paraId="2AB9005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64DDE66" w14:textId="2AB94DA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Všetky dokumenty (účtovné doklady, výpisy z účtu, podporná dokumentácia), ktoré Prijímateľ predkladá spolu so Ž</w:t>
      </w:r>
      <w:r w:rsidR="00B22547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sú rovnopisy originálov alebo ich kópie označené podpisom štatutárneho orgánu Prijímateľa</w:t>
      </w:r>
      <w:r w:rsidR="009A0992" w:rsidRPr="007F168B">
        <w:rPr>
          <w:sz w:val="22"/>
          <w:szCs w:val="22"/>
        </w:rPr>
        <w:t>;</w:t>
      </w:r>
      <w:r w:rsidR="001264E1" w:rsidRPr="007F168B">
        <w:rPr>
          <w:sz w:val="22"/>
          <w:szCs w:val="22"/>
        </w:rPr>
        <w:t xml:space="preserve"> </w:t>
      </w:r>
      <w:r w:rsidR="009A0992" w:rsidRPr="007F168B">
        <w:rPr>
          <w:sz w:val="22"/>
          <w:szCs w:val="22"/>
        </w:rPr>
        <w:t xml:space="preserve">ak štatutárny orgán Prijímateľa splnomocní na podpisovanie inú osobu, je potrebné k predmetnej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9A0992" w:rsidRPr="007F168B">
        <w:rPr>
          <w:sz w:val="22"/>
          <w:szCs w:val="22"/>
        </w:rPr>
        <w:t xml:space="preserve"> priložiť aj toto splnomocnenie</w:t>
      </w:r>
      <w:r w:rsidR="00B22547">
        <w:rPr>
          <w:sz w:val="22"/>
          <w:szCs w:val="22"/>
        </w:rPr>
        <w:t>.</w:t>
      </w:r>
      <w:r w:rsidR="009A0992" w:rsidRPr="007F168B">
        <w:rPr>
          <w:sz w:val="22"/>
          <w:szCs w:val="22"/>
        </w:rPr>
        <w:t xml:space="preserve">  </w:t>
      </w:r>
    </w:p>
    <w:p w14:paraId="4459A0A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753050" w14:textId="45BA987C" w:rsidR="00A91910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je Prijímateľ zároveň aj R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>, Sprostredkovateľským orgánom, platobnou jednotkou, 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, Orgánom auditu resp. iným subjektom zodpovedným za riadenie, kontrolu alebo implementáciu EŠIF, podpisy štatutárneho orgánu podľa predchádzajúceho odseku môžu byť nahradené podpismi určeného zamestnanca tohto subjektu. </w:t>
      </w:r>
    </w:p>
    <w:p w14:paraId="134A9D81" w14:textId="77777777" w:rsidR="00B22547" w:rsidRDefault="00B22547" w:rsidP="00B22547">
      <w:pPr>
        <w:pStyle w:val="Odsekzoznamu"/>
        <w:rPr>
          <w:sz w:val="22"/>
          <w:szCs w:val="22"/>
        </w:rPr>
      </w:pPr>
    </w:p>
    <w:p w14:paraId="368BD330" w14:textId="456913D0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sz w:val="22"/>
          <w:szCs w:val="22"/>
        </w:rPr>
        <w:t>Jednotlivé</w:t>
      </w:r>
      <w:r w:rsidRPr="007F168B">
        <w:rPr>
          <w:color w:val="000000"/>
          <w:sz w:val="22"/>
          <w:szCs w:val="22"/>
        </w:rPr>
        <w:t xml:space="preserve"> </w:t>
      </w:r>
      <w:r w:rsidRPr="007F168B">
        <w:rPr>
          <w:sz w:val="22"/>
          <w:szCs w:val="22"/>
        </w:rPr>
        <w:t>systémy</w:t>
      </w:r>
      <w:r w:rsidRPr="007F168B">
        <w:rPr>
          <w:color w:val="000000"/>
          <w:sz w:val="22"/>
          <w:szCs w:val="22"/>
        </w:rPr>
        <w:t xml:space="preserve"> financovania sa môžu v rámci jedného Projektu kombinovať.</w:t>
      </w:r>
      <w:r w:rsidR="001264E1" w:rsidRPr="007F168B">
        <w:rPr>
          <w:color w:val="000000"/>
          <w:sz w:val="22"/>
          <w:szCs w:val="22"/>
        </w:rPr>
        <w:t xml:space="preserve"> </w:t>
      </w:r>
      <w:ins w:id="35" w:author="Autor">
        <w:r w:rsidR="0083790E" w:rsidRPr="00E3789D">
          <w:rPr>
            <w:color w:val="000000"/>
            <w:sz w:val="22"/>
            <w:szCs w:val="22"/>
          </w:rPr>
          <w:t>Kombinácia všetkých troch systémov financovania (</w:t>
        </w:r>
        <w:r w:rsidR="0083790E" w:rsidRPr="00E3789D">
          <w:rPr>
            <w:sz w:val="22"/>
            <w:szCs w:val="22"/>
          </w:rPr>
          <w:t xml:space="preserve">systém zálohových platieb, systém </w:t>
        </w:r>
        <w:proofErr w:type="spellStart"/>
        <w:r w:rsidR="0083790E" w:rsidRPr="00E3789D">
          <w:rPr>
            <w:sz w:val="22"/>
            <w:szCs w:val="22"/>
          </w:rPr>
          <w:t>predfinancovania</w:t>
        </w:r>
        <w:proofErr w:type="spellEnd"/>
        <w:r w:rsidR="0083790E" w:rsidRPr="00E3789D">
          <w:rPr>
            <w:sz w:val="22"/>
            <w:szCs w:val="22"/>
          </w:rPr>
          <w:t xml:space="preserve"> a systému refundácie navzájom)</w:t>
        </w:r>
        <w:r w:rsidR="0083790E" w:rsidRPr="00E3789D">
          <w:rPr>
            <w:color w:val="000000"/>
            <w:sz w:val="22"/>
            <w:szCs w:val="22"/>
          </w:rPr>
          <w:t xml:space="preserve"> je možná pre všetkých Prijímateľov, za dodržania podmienok definovaných vo Výnimke a v Systéme finančného riadenia.</w:t>
        </w:r>
      </w:ins>
      <w:bookmarkStart w:id="36" w:name="_GoBack"/>
      <w:bookmarkEnd w:id="36"/>
      <w:del w:id="37" w:author="Autor">
        <w:r w:rsidRPr="007F168B" w:rsidDel="0083790E">
          <w:rPr>
            <w:color w:val="000000"/>
            <w:sz w:val="22"/>
            <w:szCs w:val="22"/>
          </w:rPr>
          <w:delText>Zvolený systém financovania, resp. ich kombinácia vyplýva z VZP</w:delText>
        </w:r>
        <w:r w:rsidR="001672D5" w:rsidRPr="007F168B" w:rsidDel="0083790E">
          <w:rPr>
            <w:color w:val="000000"/>
            <w:sz w:val="22"/>
            <w:szCs w:val="22"/>
          </w:rPr>
          <w:delText xml:space="preserve"> a zo S</w:delText>
        </w:r>
        <w:r w:rsidR="00DF7A41" w:rsidRPr="007F168B" w:rsidDel="0083790E">
          <w:rPr>
            <w:color w:val="000000"/>
            <w:sz w:val="22"/>
            <w:szCs w:val="22"/>
          </w:rPr>
          <w:delText>ystému finančného riad</w:delText>
        </w:r>
        <w:r w:rsidR="00DA2540" w:rsidRPr="007F168B" w:rsidDel="0083790E">
          <w:rPr>
            <w:color w:val="000000"/>
            <w:sz w:val="22"/>
            <w:szCs w:val="22"/>
          </w:rPr>
          <w:delText>e</w:delText>
        </w:r>
        <w:r w:rsidR="00DF7A41" w:rsidRPr="007F168B" w:rsidDel="0083790E">
          <w:rPr>
            <w:color w:val="000000"/>
            <w:sz w:val="22"/>
            <w:szCs w:val="22"/>
          </w:rPr>
          <w:delText>nia</w:delText>
        </w:r>
        <w:r w:rsidRPr="007F168B" w:rsidDel="0083790E">
          <w:rPr>
            <w:color w:val="000000"/>
            <w:sz w:val="22"/>
            <w:szCs w:val="22"/>
          </w:rPr>
          <w:delText>.</w:delText>
        </w:r>
      </w:del>
    </w:p>
    <w:p w14:paraId="2D31AF8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626C43F" w14:textId="070F220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V </w:t>
      </w:r>
      <w:r w:rsidRPr="007F168B">
        <w:rPr>
          <w:sz w:val="22"/>
          <w:szCs w:val="22"/>
        </w:rPr>
        <w:t>prípade</w:t>
      </w:r>
      <w:r w:rsidRPr="007F168B">
        <w:rPr>
          <w:color w:val="000000"/>
          <w:sz w:val="22"/>
          <w:szCs w:val="22"/>
        </w:rPr>
        <w:t xml:space="preserve"> kombinácie dvoch alebo viacerých systémov financovania v rámci jedného Projektu sa na určenie práv a povinností zmluvných strán súčasne použijú ustanovenia čl</w:t>
      </w:r>
      <w:r w:rsidR="00541414">
        <w:rPr>
          <w:color w:val="000000"/>
          <w:sz w:val="22"/>
          <w:szCs w:val="22"/>
        </w:rPr>
        <w:t>ánkov</w:t>
      </w:r>
      <w:r w:rsidRPr="007F168B">
        <w:rPr>
          <w:color w:val="000000"/>
          <w:sz w:val="22"/>
          <w:szCs w:val="22"/>
        </w:rPr>
        <w:t xml:space="preserve"> 17a až 17c VZP pre dané systémy financovania vo vzájomnej kombinácii.    </w:t>
      </w:r>
    </w:p>
    <w:p w14:paraId="55EA977C" w14:textId="6ED2E5E3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Ak dôjde ku kombinácií dvoch alebo viacerých 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 </w:t>
      </w:r>
      <w:r w:rsidR="00DA2540" w:rsidRPr="007F168B">
        <w:rPr>
          <w:color w:val="000000"/>
          <w:sz w:val="22"/>
          <w:szCs w:val="22"/>
        </w:rPr>
        <w:t xml:space="preserve">a/alebo s výdavkami uplatňovanými systémom predfinancovania </w:t>
      </w:r>
      <w:r w:rsidRPr="007F168B">
        <w:rPr>
          <w:color w:val="000000"/>
          <w:sz w:val="22"/>
          <w:szCs w:val="22"/>
        </w:rPr>
        <w:t>v</w:t>
      </w:r>
      <w:r w:rsidR="00DA2540" w:rsidRPr="007F168B">
        <w:rPr>
          <w:color w:val="000000"/>
          <w:sz w:val="22"/>
          <w:szCs w:val="22"/>
        </w:rPr>
        <w:t xml:space="preserve"> rámci </w:t>
      </w:r>
      <w:r w:rsidRPr="007F168B">
        <w:rPr>
          <w:color w:val="000000"/>
          <w:sz w:val="22"/>
          <w:szCs w:val="22"/>
        </w:rPr>
        <w:t xml:space="preserve">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. V takom prípade Prijímateľ predkladá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(zúčtovanie zálohovej platby) a 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color w:val="000000"/>
          <w:sz w:val="22"/>
          <w:szCs w:val="22"/>
        </w:rPr>
        <w:t>(priebežná platba – refundácia)</w:t>
      </w:r>
      <w:r w:rsidR="00DA2540" w:rsidRPr="007F168B">
        <w:rPr>
          <w:color w:val="000000"/>
          <w:sz w:val="22"/>
          <w:szCs w:val="22"/>
        </w:rPr>
        <w:t xml:space="preserve"> a/alebo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A2540" w:rsidRPr="007F168B">
        <w:rPr>
          <w:color w:val="000000"/>
          <w:sz w:val="22"/>
          <w:szCs w:val="22"/>
        </w:rPr>
        <w:t xml:space="preserve"> (zúčtovanie predfinancovania)</w:t>
      </w:r>
      <w:r w:rsidRPr="007F168B">
        <w:rPr>
          <w:color w:val="000000"/>
          <w:sz w:val="22"/>
          <w:szCs w:val="22"/>
        </w:rPr>
        <w:t xml:space="preserve">. </w:t>
      </w:r>
      <w:r w:rsidRPr="007F168B">
        <w:rPr>
          <w:sz w:val="22"/>
          <w:szCs w:val="22"/>
        </w:rPr>
        <w:t xml:space="preserve">Pri využití troch systémov financovania v rámci jedného projektu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mluvné </w:t>
      </w:r>
      <w:r w:rsidRPr="007F168B">
        <w:rPr>
          <w:color w:val="000000"/>
          <w:sz w:val="22"/>
          <w:szCs w:val="22"/>
        </w:rPr>
        <w:t xml:space="preserve">strany za týmto účelom v rámci Prílohy č. </w:t>
      </w:r>
      <w:r w:rsidR="001045E9" w:rsidRPr="007F168B">
        <w:rPr>
          <w:color w:val="000000"/>
          <w:sz w:val="22"/>
          <w:szCs w:val="22"/>
        </w:rPr>
        <w:t>4</w:t>
      </w:r>
      <w:r w:rsidRPr="007F168B">
        <w:rPr>
          <w:color w:val="000000"/>
          <w:sz w:val="22"/>
          <w:szCs w:val="22"/>
        </w:rPr>
        <w:t xml:space="preserve"> Zmluvy </w:t>
      </w:r>
      <w:r w:rsidR="00683C99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 xml:space="preserve">identifikovali jednotlivé typy výdavkov (rozpočtových položiek Projektu) tak, že je jednoznačne určené, ktoré konkrétne výdavky budú deklarované ktorým systémom financovania. </w:t>
      </w:r>
      <w:r w:rsidR="009A63B9" w:rsidRPr="007F168B">
        <w:rPr>
          <w:color w:val="000000"/>
          <w:sz w:val="22"/>
          <w:szCs w:val="22"/>
        </w:rPr>
        <w:t xml:space="preserve">Pri kombinácii dvoch alebo viacerých systémov financovania sa predkladá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9A63B9" w:rsidRPr="007F168B">
        <w:rPr>
          <w:color w:val="000000"/>
          <w:sz w:val="22"/>
          <w:szCs w:val="22"/>
        </w:rPr>
        <w:t xml:space="preserve"> </w:t>
      </w:r>
      <w:r w:rsidR="0021081B" w:rsidRPr="007F168B">
        <w:rPr>
          <w:color w:val="000000"/>
          <w:sz w:val="22"/>
          <w:szCs w:val="22"/>
        </w:rPr>
        <w:t xml:space="preserve">(s príznakom záverečná) </w:t>
      </w:r>
      <w:r w:rsidR="009A63B9" w:rsidRPr="007F168B">
        <w:rPr>
          <w:color w:val="000000"/>
          <w:sz w:val="22"/>
          <w:szCs w:val="22"/>
        </w:rPr>
        <w:t>len za jeden z využitých systémov.</w:t>
      </w:r>
    </w:p>
    <w:p w14:paraId="23C24B1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FC75911" w14:textId="02FBE69A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3.1 písm</w:t>
      </w:r>
      <w:r w:rsidR="00746A23">
        <w:rPr>
          <w:sz w:val="22"/>
          <w:szCs w:val="22"/>
        </w:rPr>
        <w:t>eno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c) zmluvy, pričom vecne Neoprávnené výdavky Prijímateľ hradí z vlastných zdrojov. </w:t>
      </w:r>
    </w:p>
    <w:p w14:paraId="4DB0C55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color w:val="000000"/>
          <w:sz w:val="22"/>
          <w:szCs w:val="22"/>
        </w:rPr>
      </w:pPr>
    </w:p>
    <w:p w14:paraId="1190085B" w14:textId="367DFD6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color w:val="000000"/>
          <w:sz w:val="22"/>
          <w:szCs w:val="22"/>
        </w:rPr>
        <w:t>Poskytovateľ</w:t>
      </w:r>
      <w:r w:rsidRPr="007F168B">
        <w:rPr>
          <w:sz w:val="22"/>
          <w:szCs w:val="22"/>
        </w:rPr>
        <w:t xml:space="preserve"> je oprávnený zvýšiť alebo znížiť výšku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z technických dôvodov na strane Poskytovateľa maximálne </w:t>
      </w:r>
      <w:r w:rsidR="001672D5" w:rsidRPr="007F168B">
        <w:rPr>
          <w:sz w:val="22"/>
          <w:szCs w:val="22"/>
        </w:rPr>
        <w:t xml:space="preserve">vo výške 0,01 % z maximálnej výšky NFP </w:t>
      </w:r>
      <w:r w:rsidR="00746A23" w:rsidRPr="007F168B">
        <w:rPr>
          <w:sz w:val="22"/>
          <w:szCs w:val="22"/>
        </w:rPr>
        <w:t>uveden</w:t>
      </w:r>
      <w:r w:rsidR="00746A23">
        <w:rPr>
          <w:sz w:val="22"/>
          <w:szCs w:val="22"/>
        </w:rPr>
        <w:t xml:space="preserve">ej </w:t>
      </w:r>
      <w:r w:rsidR="001672D5" w:rsidRPr="007F168B">
        <w:rPr>
          <w:sz w:val="22"/>
          <w:szCs w:val="22"/>
        </w:rPr>
        <w:t xml:space="preserve">v  </w:t>
      </w:r>
      <w:r w:rsidR="00DA2540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>mluve</w:t>
      </w:r>
      <w:r w:rsidR="00DA2540" w:rsidRPr="007F168B">
        <w:rPr>
          <w:sz w:val="22"/>
          <w:szCs w:val="22"/>
        </w:rPr>
        <w:t xml:space="preserve"> o poskytnutí NFP</w:t>
      </w:r>
      <w:r w:rsidR="001672D5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v rámci 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>. Ustanovenie 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3.2 zmluvy týmto nie je dotknuté.</w:t>
      </w:r>
    </w:p>
    <w:p w14:paraId="5D9D4BC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671A88C" w14:textId="37B6D656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38"/>
      <w:commentRangeStart w:id="39"/>
      <w:r w:rsidRPr="007F168B">
        <w:rPr>
          <w:color w:val="000000"/>
          <w:sz w:val="22"/>
          <w:szCs w:val="22"/>
        </w:rPr>
        <w:t>Suma</w:t>
      </w:r>
      <w:r w:rsidRPr="007F168B">
        <w:rPr>
          <w:sz w:val="22"/>
          <w:szCs w:val="22"/>
        </w:rPr>
        <w:t xml:space="preserve"> </w:t>
      </w:r>
      <w:r w:rsidR="00EC0061" w:rsidRPr="007F168B">
        <w:rPr>
          <w:sz w:val="22"/>
          <w:szCs w:val="22"/>
        </w:rPr>
        <w:t xml:space="preserve">neprevyšujúca </w:t>
      </w:r>
      <w:r w:rsidRPr="007F168B">
        <w:rPr>
          <w:sz w:val="22"/>
          <w:szCs w:val="22"/>
        </w:rPr>
        <w:t>40 EUR podľa § 33 ods</w:t>
      </w:r>
      <w:r w:rsidR="00746A23">
        <w:rPr>
          <w:sz w:val="22"/>
          <w:szCs w:val="22"/>
        </w:rPr>
        <w:t>ek</w:t>
      </w:r>
      <w:r w:rsidRPr="007F168B">
        <w:rPr>
          <w:sz w:val="22"/>
          <w:szCs w:val="22"/>
        </w:rPr>
        <w:t xml:space="preserve"> 2 </w:t>
      </w:r>
      <w:r w:rsidR="00746A23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38"/>
      <w:commentRangeEnd w:id="39"/>
      <w:r w:rsidRPr="007F168B">
        <w:rPr>
          <w:rStyle w:val="Odkaznakomentr"/>
          <w:sz w:val="22"/>
          <w:szCs w:val="22"/>
        </w:rPr>
        <w:commentReference w:id="38"/>
      </w:r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39"/>
      </w:r>
    </w:p>
    <w:p w14:paraId="015C021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41C8F051" w14:textId="2B79557D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</w:t>
      </w:r>
      <w:r w:rsidR="00746A23">
        <w:rPr>
          <w:color w:val="000000"/>
          <w:sz w:val="22"/>
          <w:szCs w:val="22"/>
        </w:rPr>
        <w:t>ek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3.3 písm</w:t>
      </w:r>
      <w:r w:rsidR="00746A23">
        <w:rPr>
          <w:color w:val="000000"/>
          <w:sz w:val="22"/>
          <w:szCs w:val="22"/>
        </w:rPr>
        <w:t>eno</w:t>
      </w:r>
      <w:r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lastRenderedPageBreak/>
        <w:t xml:space="preserve">d) </w:t>
      </w:r>
      <w:r w:rsidR="00683C99" w:rsidRPr="007F168B">
        <w:rPr>
          <w:color w:val="000000"/>
          <w:sz w:val="22"/>
          <w:szCs w:val="22"/>
        </w:rPr>
        <w:t>Z</w:t>
      </w:r>
      <w:r w:rsidRPr="007F168B">
        <w:rPr>
          <w:color w:val="000000"/>
          <w:sz w:val="22"/>
          <w:szCs w:val="22"/>
        </w:rPr>
        <w:t>mluvy</w:t>
      </w:r>
      <w:r w:rsidR="00E9430A" w:rsidRPr="007F168B">
        <w:rPr>
          <w:color w:val="000000"/>
          <w:sz w:val="22"/>
          <w:szCs w:val="22"/>
        </w:rPr>
        <w:t xml:space="preserve"> o poskytnutí NFP</w:t>
      </w:r>
      <w:r w:rsidRPr="007F168B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54B82399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73A9786" w14:textId="4BA9302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Na účely tejto Zmluvy </w:t>
      </w:r>
      <w:r w:rsidR="00E9430A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>sa za úhradu účtovných dokladov Dodávateľovi môže považovať aj:</w:t>
      </w:r>
    </w:p>
    <w:p w14:paraId="5DD3BB95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1ED01D0C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30F707A3" w14:textId="68D17725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oprávnenej osobe na základe výkonu rozhodnutia voči Dodávateľovi v zmysle všeobecne záväzných právnych predpisov </w:t>
      </w:r>
      <w:r w:rsidR="00B22547" w:rsidRPr="007F168B">
        <w:rPr>
          <w:rFonts w:ascii="Times New Roman" w:hAnsi="Times New Roman"/>
          <w:color w:val="000000"/>
        </w:rPr>
        <w:t>S</w:t>
      </w:r>
      <w:r w:rsidR="00B22547">
        <w:rPr>
          <w:rFonts w:ascii="Times New Roman" w:hAnsi="Times New Roman"/>
          <w:color w:val="000000"/>
        </w:rPr>
        <w:t>lovenskej republiky</w:t>
      </w:r>
      <w:r w:rsidRPr="007F168B">
        <w:rPr>
          <w:rFonts w:ascii="Times New Roman" w:hAnsi="Times New Roman"/>
          <w:color w:val="000000"/>
        </w:rPr>
        <w:t>,</w:t>
      </w:r>
    </w:p>
    <w:p w14:paraId="0FECCD7D" w14:textId="46D4C55F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daňového nedoplatku Dodávateľa s pohľadávkou voči Prijímateľovi (štátnej rozpočtovej organizácii) v súlade s § 87 zákona č. 563/2009 Z. z. o správe daní  (daňový poriadok) a o zmene a doplnení niektorých zákonov v znení neskorších predpisov (ďalej </w:t>
      </w:r>
      <w:r w:rsidR="00746A23">
        <w:rPr>
          <w:rFonts w:ascii="Times New Roman" w:hAnsi="Times New Roman"/>
          <w:color w:val="000000"/>
        </w:rPr>
        <w:t>len</w:t>
      </w:r>
      <w:r w:rsidR="00746A23" w:rsidRPr="007F168B">
        <w:rPr>
          <w:rFonts w:ascii="Times New Roman" w:hAnsi="Times New Roman"/>
          <w:color w:val="000000"/>
        </w:rPr>
        <w:t xml:space="preserve"> </w:t>
      </w:r>
      <w:r w:rsidRPr="007F168B">
        <w:rPr>
          <w:rFonts w:ascii="Times New Roman" w:hAnsi="Times New Roman"/>
          <w:color w:val="000000"/>
        </w:rPr>
        <w:t>„daňový poriadok“),</w:t>
      </w:r>
    </w:p>
    <w:p w14:paraId="0A93DCA6" w14:textId="6BA49BCF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pohľadávok Dodávateľa a Prijímateľa v súlade s § 580 až § 581 Občianskeho zákonníka, resp. § 358 až § 364 Obchodného  zákonníka. </w:t>
      </w:r>
    </w:p>
    <w:p w14:paraId="65849489" w14:textId="3173B161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prípade, že Dodávateľ postúpil pohľadávku voči Prijímateľovi tretej osobe v súlade s § 524 až § 530 Občianskeho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postúpenie pohľadávky Dodávateľa na postupníka.</w:t>
      </w:r>
    </w:p>
    <w:p w14:paraId="2A43298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D9C1C9E" w14:textId="3E68912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záložnému veriteľovi pri výkone záložného práva na pohľadávku Dodávateľa voči Prijímateľovi v súlade s § 151a až § 151me Občianskeho zákonníka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vznik záložného práva.</w:t>
      </w:r>
    </w:p>
    <w:p w14:paraId="1902C2A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9F32245" w14:textId="4C949659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výkon rozhodnutia (napr. exekučný príkaz, vykonateľné rozhodnutie).</w:t>
      </w:r>
    </w:p>
    <w:p w14:paraId="1F76661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1C385774" w14:textId="6DA8A7B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daňového nedoplatku Dodávateľa s pohľadávkou voči Prijímateľovi (štátnej rozpočtovej organizácii) podľa § 87 daňového poriadku,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doklady preukazujúce započítanie daňového nedoplatku (najmä potvrdenie Finančného riaditeľstva </w:t>
      </w:r>
      <w:r w:rsidR="00746A23" w:rsidRPr="007F168B">
        <w:rPr>
          <w:color w:val="000000"/>
          <w:sz w:val="22"/>
          <w:szCs w:val="22"/>
        </w:rPr>
        <w:t>S</w:t>
      </w:r>
      <w:r w:rsidR="00746A23">
        <w:rPr>
          <w:color w:val="000000"/>
          <w:sz w:val="22"/>
          <w:szCs w:val="22"/>
        </w:rPr>
        <w:t>lovenskej republiky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o započítaní).</w:t>
      </w:r>
    </w:p>
    <w:p w14:paraId="387FCCB7" w14:textId="77777777" w:rsidR="00A91910" w:rsidRPr="007F168B" w:rsidRDefault="00A91910" w:rsidP="007F168B">
      <w:pPr>
        <w:pStyle w:val="Odsekzoznamu1"/>
        <w:spacing w:before="120" w:line="264" w:lineRule="auto"/>
        <w:jc w:val="both"/>
        <w:rPr>
          <w:color w:val="000000"/>
          <w:sz w:val="22"/>
          <w:szCs w:val="22"/>
        </w:rPr>
      </w:pPr>
    </w:p>
    <w:p w14:paraId="19DD5E93" w14:textId="7A36970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započítania pohľadávok Dodávateľa a Prijímateľa v súlade s § 580 až </w:t>
      </w:r>
      <w:r w:rsidR="00746A23">
        <w:rPr>
          <w:color w:val="000000"/>
          <w:sz w:val="22"/>
          <w:szCs w:val="22"/>
        </w:rPr>
        <w:t xml:space="preserve">                                   </w:t>
      </w:r>
      <w:r w:rsidRPr="007F168B">
        <w:rPr>
          <w:color w:val="000000"/>
          <w:sz w:val="22"/>
          <w:szCs w:val="22"/>
        </w:rPr>
        <w:t xml:space="preserve">§ 581  Občianskeho zákonníka, resp. § 358 až § 364 Obchodného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doklady preukazujúce započítanie pohľadávok.</w:t>
      </w:r>
    </w:p>
    <w:p w14:paraId="5C81FBE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01AA9ABA" w14:textId="6FE4E1D2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Ustanovenia tohto článku sa nevzťahujú na Prijímateľa, ktorý by sa pri aplikácii niektorého z vyššie uvedených postupov dostal do rozporu s Právnymi predpismi SR (napr. so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ákonom </w:t>
      </w:r>
      <w:r w:rsidRPr="007F168B">
        <w:rPr>
          <w:color w:val="000000"/>
          <w:sz w:val="22"/>
          <w:szCs w:val="22"/>
        </w:rPr>
        <w:t>o rozpočtových pravidlách a pod.). Ustanovenia tohto článku sa zároveň nevzťahujú ani na pohľadávku podľa čl. 7 ods</w:t>
      </w:r>
      <w:r w:rsidR="00682763" w:rsidRPr="007F168B">
        <w:rPr>
          <w:color w:val="000000"/>
          <w:sz w:val="22"/>
          <w:szCs w:val="22"/>
        </w:rPr>
        <w:t xml:space="preserve">ek </w:t>
      </w:r>
      <w:r w:rsidRPr="007F168B">
        <w:rPr>
          <w:color w:val="000000"/>
          <w:sz w:val="22"/>
          <w:szCs w:val="22"/>
        </w:rPr>
        <w:t>3 VZP.</w:t>
      </w:r>
      <w:r w:rsidRPr="007F168B">
        <w:rPr>
          <w:b/>
          <w:bCs/>
          <w:color w:val="000000"/>
          <w:sz w:val="22"/>
          <w:szCs w:val="22"/>
        </w:rPr>
        <w:t xml:space="preserve"> </w:t>
      </w:r>
    </w:p>
    <w:p w14:paraId="08FE8D11" w14:textId="77777777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</w:rPr>
      </w:pPr>
    </w:p>
    <w:sectPr w:rsidR="00107570" w:rsidRPr="007F168B" w:rsidSect="00CB6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28768133" w14:textId="0558FA2C" w:rsidR="00307A1C" w:rsidRPr="00307A1C" w:rsidRDefault="00307A1C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1" w:author="Autor" w:initials="A">
    <w:p w14:paraId="65473897" w14:textId="4930E98B" w:rsidR="005241A3" w:rsidRDefault="005241A3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2" w:author="Autor" w:initials="A">
    <w:p w14:paraId="38BF6C07" w14:textId="746279CA" w:rsidR="00D01711" w:rsidRPr="00D01711" w:rsidRDefault="00D01711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 xml:space="preserve">V prípade, že Príloha Rozpočet  projektu </w:t>
      </w:r>
      <w:r w:rsidR="00AA3C83">
        <w:rPr>
          <w:lang w:val="sk-SK"/>
        </w:rPr>
        <w:t xml:space="preserve"> </w:t>
      </w:r>
      <w:r>
        <w:rPr>
          <w:lang w:val="sk-SK"/>
        </w:rPr>
        <w:t xml:space="preserve">nie je súčasťou zmluvy, nahradí sa prílohou č. 2 </w:t>
      </w:r>
      <w:r w:rsidRPr="007F168B">
        <w:rPr>
          <w:sz w:val="22"/>
          <w:szCs w:val="22"/>
        </w:rPr>
        <w:t>Zmluvy o poskytnutí NFP (</w:t>
      </w:r>
      <w:r>
        <w:rPr>
          <w:sz w:val="22"/>
          <w:szCs w:val="22"/>
          <w:lang w:val="sk-SK"/>
        </w:rPr>
        <w:t>Predmet podpory NFP)</w:t>
      </w:r>
    </w:p>
  </w:comment>
  <w:comment w:id="4" w:author="Autor" w:initials="A">
    <w:p w14:paraId="2D284A9C" w14:textId="37F4EBE9" w:rsidR="000F15AB" w:rsidRDefault="000F15AB">
      <w:pPr>
        <w:pStyle w:val="Textkomentra"/>
      </w:pPr>
      <w:r>
        <w:rPr>
          <w:rStyle w:val="Odkaznakomentr"/>
        </w:rPr>
        <w:annotationRef/>
      </w:r>
      <w:r w:rsidRPr="00A1156D">
        <w:rPr>
          <w:b/>
          <w:bCs/>
        </w:rPr>
        <w:t xml:space="preserve">Bezodkladne </w:t>
      </w:r>
      <w:r w:rsidRPr="000E714D">
        <w:rPr>
          <w:b/>
          <w:bCs/>
        </w:rPr>
        <w:t>-</w:t>
      </w:r>
      <w:r w:rsidRPr="00A1156D">
        <w:rPr>
          <w:bCs/>
        </w:rPr>
        <w:t xml:space="preserve"> najneskôr do siedmich pracovných dní od vzniku skutočnosti rozhodnej pre počítanie lehoty; to neplatí, ak sa v konkrétnom ustanovení Zmluvy o poskytnutí NFP stanovuje odlišná lehota platná pre konkrétny prípad; pre počítanie lehôt platia pravidlá uvedené v definícii Lehoty</w:t>
      </w:r>
    </w:p>
  </w:comment>
  <w:comment w:id="28" w:author="Autor" w:initials="A">
    <w:p w14:paraId="7852D6DA" w14:textId="2FF72E56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EC429C">
        <w:t xml:space="preserve">Ide o sankciu za to, že </w:t>
      </w:r>
      <w:proofErr w:type="spellStart"/>
      <w:r w:rsidR="00EC429C">
        <w:t>P</w:t>
      </w:r>
      <w:r>
        <w:t>ijímateľ</w:t>
      </w:r>
      <w:proofErr w:type="spellEnd"/>
      <w:r>
        <w:t xml:space="preserve"> nevrátil nezúčtov</w:t>
      </w:r>
      <w:r w:rsidR="00470ACB">
        <w:t>anú sumu dobrovoľne. Je na RO</w:t>
      </w:r>
      <w:r>
        <w:t>, či v takom</w:t>
      </w:r>
      <w:r w:rsidR="00420D2B">
        <w:t xml:space="preserve"> prípade uzatvorí dodatok k Z</w:t>
      </w:r>
      <w:r>
        <w:t>mluve</w:t>
      </w:r>
      <w:r w:rsidR="00420D2B">
        <w:rPr>
          <w:lang w:val="sk-SK"/>
        </w:rPr>
        <w:t xml:space="preserve"> o poskytnutí NFP</w:t>
      </w:r>
      <w:r>
        <w:t xml:space="preserve">. Z pohľadu CO nie je uzatvorenie dodatku nevyhnutné, keďže zmluva samotná predpokladá zníženie NFP o sumu nezúčtovaného rozdielu, tzn. </w:t>
      </w:r>
      <w:r w:rsidR="00420D2B">
        <w:t>k zníženiu NFO dôjde priamo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 </w:t>
      </w:r>
    </w:p>
  </w:comment>
  <w:comment w:id="31" w:author="Autor" w:initials="A">
    <w:p w14:paraId="1D095133" w14:textId="77777777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420D2B">
        <w:t>Ide o sankciu za to, že P</w:t>
      </w:r>
      <w:r>
        <w:t>rijímateľ nevrátil nezúčtovanú sumu dobrovoľne. V tomto prípade j</w:t>
      </w:r>
      <w:r w:rsidR="00420D2B">
        <w:t>e potrebné uzatvoriť dodatok k Z</w:t>
      </w:r>
      <w:r>
        <w:t>mluve o</w:t>
      </w:r>
      <w:r w:rsidR="00420D2B">
        <w:rPr>
          <w:lang w:val="sk-SK"/>
        </w:rPr>
        <w:t xml:space="preserve"> poskytnutí</w:t>
      </w:r>
      <w:r>
        <w:t> NFP, lebo zníženie, na rozdiel od predchádzajúceho o</w:t>
      </w:r>
      <w:r w:rsidR="00420D2B">
        <w:t>dseku nevyplýva automaticky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</w:t>
      </w:r>
    </w:p>
  </w:comment>
  <w:comment w:id="38" w:author="Autor" w:initials="A">
    <w:p w14:paraId="4036B84C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39" w:author="Autor" w:initials="A">
    <w:p w14:paraId="097CC981" w14:textId="7B08380F" w:rsidR="005241A3" w:rsidRDefault="005241A3">
      <w:pPr>
        <w:pStyle w:val="Textkomentra"/>
      </w:pPr>
      <w:r>
        <w:rPr>
          <w:rStyle w:val="Odkaznakomentr"/>
        </w:rPr>
        <w:annotationRef/>
      </w:r>
      <w:r w:rsidR="00470ACB">
        <w:rPr>
          <w:lang w:val="sk-SK"/>
        </w:rPr>
        <w:t>RO</w:t>
      </w:r>
      <w:r>
        <w:t xml:space="preserve"> sa môže rozhodnúť </w:t>
      </w:r>
      <w:r>
        <w:rPr>
          <w:lang w:eastAsia="en-US"/>
        </w:rPr>
        <w:t xml:space="preserve">podľa </w:t>
      </w:r>
      <w:r w:rsidR="00EC429C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768133" w15:done="0"/>
  <w15:commentEx w15:paraId="65473897" w15:done="0"/>
  <w15:commentEx w15:paraId="2D284A9C" w15:done="0"/>
  <w15:commentEx w15:paraId="7852D6DA" w15:done="0"/>
  <w15:commentEx w15:paraId="1D095133" w15:done="0"/>
  <w15:commentEx w15:paraId="4036B84C" w15:done="0"/>
  <w15:commentEx w15:paraId="097CC9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F7E0B" w14:textId="77777777" w:rsidR="00AA21E1" w:rsidRDefault="00AA21E1" w:rsidP="00107570">
      <w:pPr>
        <w:spacing w:after="0" w:line="240" w:lineRule="auto"/>
      </w:pPr>
      <w:r>
        <w:separator/>
      </w:r>
    </w:p>
  </w:endnote>
  <w:endnote w:type="continuationSeparator" w:id="0">
    <w:p w14:paraId="63E1E8FA" w14:textId="77777777" w:rsidR="00AA21E1" w:rsidRDefault="00AA21E1" w:rsidP="00107570">
      <w:pPr>
        <w:spacing w:after="0" w:line="240" w:lineRule="auto"/>
      </w:pPr>
      <w:r>
        <w:continuationSeparator/>
      </w:r>
    </w:p>
  </w:endnote>
  <w:endnote w:type="continuationNotice" w:id="1">
    <w:p w14:paraId="4158F88A" w14:textId="77777777" w:rsidR="00AA21E1" w:rsidRDefault="00AA21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C112F" w14:textId="77777777" w:rsidR="001D68FE" w:rsidRDefault="001D68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B0147" w14:textId="22833AB8" w:rsidR="004B70F0" w:rsidRPr="002F1B93" w:rsidRDefault="004B70F0" w:rsidP="004B70F0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83790E">
      <w:rPr>
        <w:b/>
        <w:bCs/>
        <w:noProof/>
        <w:sz w:val="22"/>
        <w:szCs w:val="22"/>
      </w:rPr>
      <w:t>3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83790E">
      <w:rPr>
        <w:b/>
        <w:bCs/>
        <w:noProof/>
        <w:sz w:val="22"/>
        <w:szCs w:val="22"/>
      </w:rPr>
      <w:t>9</w:t>
    </w:r>
    <w:r w:rsidRPr="002F1B93">
      <w:rPr>
        <w:b/>
        <w:bCs/>
        <w:sz w:val="22"/>
        <w:szCs w:val="22"/>
      </w:rPr>
      <w:fldChar w:fldCharType="end"/>
    </w:r>
  </w:p>
  <w:p w14:paraId="3F7CC919" w14:textId="77777777" w:rsidR="00A91910" w:rsidRPr="004B70F0" w:rsidRDefault="00A91910" w:rsidP="004B70F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42CDF" w14:textId="79B358AD" w:rsidR="002F1B93" w:rsidRPr="002F1B93" w:rsidRDefault="002F1B93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83790E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83790E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</w:p>
  <w:p w14:paraId="7DDA5DEB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8E3CF" w14:textId="77777777" w:rsidR="00AA21E1" w:rsidRDefault="00AA21E1" w:rsidP="00107570">
      <w:pPr>
        <w:spacing w:after="0" w:line="240" w:lineRule="auto"/>
      </w:pPr>
      <w:r>
        <w:separator/>
      </w:r>
    </w:p>
  </w:footnote>
  <w:footnote w:type="continuationSeparator" w:id="0">
    <w:p w14:paraId="72403119" w14:textId="77777777" w:rsidR="00AA21E1" w:rsidRDefault="00AA21E1" w:rsidP="00107570">
      <w:pPr>
        <w:spacing w:after="0" w:line="240" w:lineRule="auto"/>
      </w:pPr>
      <w:r>
        <w:continuationSeparator/>
      </w:r>
    </w:p>
  </w:footnote>
  <w:footnote w:type="continuationNotice" w:id="1">
    <w:p w14:paraId="102F6B7B" w14:textId="77777777" w:rsidR="00AA21E1" w:rsidRDefault="00AA21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2F7AE" w14:textId="77777777" w:rsidR="001D68FE" w:rsidRDefault="001D68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3CA61" w14:textId="77777777" w:rsidR="001D68FE" w:rsidRDefault="001D68F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705A7" w14:textId="77777777" w:rsidR="007510D9" w:rsidRPr="00D72FF2" w:rsidRDefault="007510D9" w:rsidP="007510D9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4</w:t>
    </w:r>
    <w:r w:rsidR="001F459A">
      <w:rPr>
        <w:sz w:val="22"/>
        <w:szCs w:val="22"/>
        <w:lang w:val="sk-SK"/>
      </w:rPr>
      <w:t>. Vzor prílohy č. 1 Z</w:t>
    </w:r>
    <w:r w:rsidRPr="00D72FF2">
      <w:rPr>
        <w:sz w:val="22"/>
        <w:szCs w:val="22"/>
        <w:lang w:val="sk-SK"/>
      </w:rPr>
      <w:t>mluvy o poskytnutí NFP – všeobecné</w:t>
    </w:r>
    <w:r>
      <w:rPr>
        <w:sz w:val="22"/>
        <w:szCs w:val="22"/>
        <w:lang w:val="sk-SK"/>
      </w:rPr>
      <w:t xml:space="preserve"> zmluvné podmienky (čl. 15 – 18)</w:t>
    </w:r>
    <w:r w:rsidRPr="00D72FF2">
      <w:rPr>
        <w:sz w:val="22"/>
        <w:szCs w:val="22"/>
        <w:lang w:val="sk-SK"/>
      </w:rPr>
      <w:t xml:space="preserve"> platné pre </w:t>
    </w:r>
    <w:r>
      <w:rPr>
        <w:sz w:val="22"/>
        <w:szCs w:val="22"/>
        <w:lang w:val="sk-SK"/>
      </w:rPr>
      <w:t>štátne rozpočtové organizácie</w:t>
    </w:r>
  </w:p>
  <w:p w14:paraId="6630C151" w14:textId="77777777" w:rsidR="007510D9" w:rsidRDefault="007510D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2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263B05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499F239A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9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1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2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4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5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6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9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2">
    <w:nsid w:val="6E550A2E"/>
    <w:multiLevelType w:val="multilevel"/>
    <w:tmpl w:val="A5EE1D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3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4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5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6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2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7"/>
  </w:num>
  <w:num w:numId="4">
    <w:abstractNumId w:val="54"/>
  </w:num>
  <w:num w:numId="5">
    <w:abstractNumId w:val="32"/>
  </w:num>
  <w:num w:numId="6">
    <w:abstractNumId w:val="1"/>
  </w:num>
  <w:num w:numId="7">
    <w:abstractNumId w:val="44"/>
  </w:num>
  <w:num w:numId="8">
    <w:abstractNumId w:val="48"/>
  </w:num>
  <w:num w:numId="9">
    <w:abstractNumId w:val="60"/>
  </w:num>
  <w:num w:numId="10">
    <w:abstractNumId w:val="39"/>
  </w:num>
  <w:num w:numId="11">
    <w:abstractNumId w:val="5"/>
  </w:num>
  <w:num w:numId="12">
    <w:abstractNumId w:val="11"/>
  </w:num>
  <w:num w:numId="13">
    <w:abstractNumId w:val="19"/>
  </w:num>
  <w:num w:numId="14">
    <w:abstractNumId w:val="0"/>
  </w:num>
  <w:num w:numId="15">
    <w:abstractNumId w:val="51"/>
  </w:num>
  <w:num w:numId="16">
    <w:abstractNumId w:val="42"/>
  </w:num>
  <w:num w:numId="17">
    <w:abstractNumId w:val="61"/>
  </w:num>
  <w:num w:numId="18">
    <w:abstractNumId w:val="59"/>
  </w:num>
  <w:num w:numId="19">
    <w:abstractNumId w:val="38"/>
  </w:num>
  <w:num w:numId="20">
    <w:abstractNumId w:val="2"/>
  </w:num>
  <w:num w:numId="21">
    <w:abstractNumId w:val="28"/>
  </w:num>
  <w:num w:numId="22">
    <w:abstractNumId w:val="35"/>
  </w:num>
  <w:num w:numId="23">
    <w:abstractNumId w:val="20"/>
  </w:num>
  <w:num w:numId="24">
    <w:abstractNumId w:val="33"/>
  </w:num>
  <w:num w:numId="25">
    <w:abstractNumId w:val="15"/>
  </w:num>
  <w:num w:numId="26">
    <w:abstractNumId w:val="23"/>
  </w:num>
  <w:num w:numId="27">
    <w:abstractNumId w:val="9"/>
  </w:num>
  <w:num w:numId="28">
    <w:abstractNumId w:val="56"/>
  </w:num>
  <w:num w:numId="29">
    <w:abstractNumId w:val="62"/>
  </w:num>
  <w:num w:numId="30">
    <w:abstractNumId w:val="3"/>
  </w:num>
  <w:num w:numId="31">
    <w:abstractNumId w:val="12"/>
  </w:num>
  <w:num w:numId="32">
    <w:abstractNumId w:val="47"/>
  </w:num>
  <w:num w:numId="33">
    <w:abstractNumId w:val="26"/>
  </w:num>
  <w:num w:numId="34">
    <w:abstractNumId w:val="45"/>
  </w:num>
  <w:num w:numId="35">
    <w:abstractNumId w:val="55"/>
  </w:num>
  <w:num w:numId="36">
    <w:abstractNumId w:val="46"/>
  </w:num>
  <w:num w:numId="37">
    <w:abstractNumId w:val="53"/>
  </w:num>
  <w:num w:numId="38">
    <w:abstractNumId w:val="16"/>
  </w:num>
  <w:num w:numId="39">
    <w:abstractNumId w:val="27"/>
  </w:num>
  <w:num w:numId="40">
    <w:abstractNumId w:val="36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0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  <w:num w:numId="47">
    <w:abstractNumId w:val="4"/>
  </w:num>
  <w:num w:numId="48">
    <w:abstractNumId w:val="8"/>
  </w:num>
  <w:num w:numId="49">
    <w:abstractNumId w:val="31"/>
  </w:num>
  <w:num w:numId="50">
    <w:abstractNumId w:val="58"/>
  </w:num>
  <w:num w:numId="51">
    <w:abstractNumId w:val="37"/>
  </w:num>
  <w:num w:numId="52">
    <w:abstractNumId w:val="50"/>
  </w:num>
  <w:num w:numId="53">
    <w:abstractNumId w:val="49"/>
  </w:num>
  <w:num w:numId="54">
    <w:abstractNumId w:val="21"/>
  </w:num>
  <w:num w:numId="55">
    <w:abstractNumId w:val="40"/>
  </w:num>
  <w:num w:numId="56">
    <w:abstractNumId w:val="18"/>
  </w:num>
  <w:num w:numId="57">
    <w:abstractNumId w:val="22"/>
  </w:num>
  <w:num w:numId="58">
    <w:abstractNumId w:val="34"/>
  </w:num>
  <w:num w:numId="59">
    <w:abstractNumId w:val="57"/>
  </w:num>
  <w:num w:numId="60">
    <w:abstractNumId w:val="13"/>
  </w:num>
  <w:num w:numId="61">
    <w:abstractNumId w:val="24"/>
  </w:num>
  <w:num w:numId="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2"/>
  </w:num>
  <w:num w:numId="64">
    <w:abstractNumId w:val="25"/>
  </w:num>
  <w:num w:numId="65">
    <w:abstractNumId w:val="1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1C96"/>
    <w:rsid w:val="00002604"/>
    <w:rsid w:val="000125B9"/>
    <w:rsid w:val="000135C4"/>
    <w:rsid w:val="00024462"/>
    <w:rsid w:val="00030F01"/>
    <w:rsid w:val="00040BB7"/>
    <w:rsid w:val="000518F7"/>
    <w:rsid w:val="000526EB"/>
    <w:rsid w:val="00054CFF"/>
    <w:rsid w:val="0007015E"/>
    <w:rsid w:val="00073A3B"/>
    <w:rsid w:val="00074079"/>
    <w:rsid w:val="000777AD"/>
    <w:rsid w:val="00084FE2"/>
    <w:rsid w:val="00087569"/>
    <w:rsid w:val="00090305"/>
    <w:rsid w:val="00093490"/>
    <w:rsid w:val="00097AAB"/>
    <w:rsid w:val="000A0B24"/>
    <w:rsid w:val="000A1DAC"/>
    <w:rsid w:val="000A297E"/>
    <w:rsid w:val="000A2C9D"/>
    <w:rsid w:val="000A5C51"/>
    <w:rsid w:val="000A7506"/>
    <w:rsid w:val="000B7DE8"/>
    <w:rsid w:val="000C325B"/>
    <w:rsid w:val="000C6069"/>
    <w:rsid w:val="000D459D"/>
    <w:rsid w:val="000D787C"/>
    <w:rsid w:val="000E41D6"/>
    <w:rsid w:val="000E535C"/>
    <w:rsid w:val="000F15AB"/>
    <w:rsid w:val="00104356"/>
    <w:rsid w:val="001045E9"/>
    <w:rsid w:val="00107570"/>
    <w:rsid w:val="00113558"/>
    <w:rsid w:val="001139FF"/>
    <w:rsid w:val="0011496A"/>
    <w:rsid w:val="001149CE"/>
    <w:rsid w:val="00121A28"/>
    <w:rsid w:val="001228D1"/>
    <w:rsid w:val="00125698"/>
    <w:rsid w:val="001264E1"/>
    <w:rsid w:val="001361CB"/>
    <w:rsid w:val="0014042F"/>
    <w:rsid w:val="0015690D"/>
    <w:rsid w:val="001578B2"/>
    <w:rsid w:val="00160BAD"/>
    <w:rsid w:val="001672D5"/>
    <w:rsid w:val="0017059D"/>
    <w:rsid w:val="00174CB4"/>
    <w:rsid w:val="00174D35"/>
    <w:rsid w:val="00175B3D"/>
    <w:rsid w:val="001833B4"/>
    <w:rsid w:val="0018626B"/>
    <w:rsid w:val="001873A6"/>
    <w:rsid w:val="00187CC2"/>
    <w:rsid w:val="00187F92"/>
    <w:rsid w:val="00190414"/>
    <w:rsid w:val="00193AC2"/>
    <w:rsid w:val="00197542"/>
    <w:rsid w:val="001A035A"/>
    <w:rsid w:val="001A2C61"/>
    <w:rsid w:val="001A3BF1"/>
    <w:rsid w:val="001B4309"/>
    <w:rsid w:val="001B7463"/>
    <w:rsid w:val="001C02A6"/>
    <w:rsid w:val="001C0EA6"/>
    <w:rsid w:val="001D68FE"/>
    <w:rsid w:val="001F459A"/>
    <w:rsid w:val="00200A31"/>
    <w:rsid w:val="0020157D"/>
    <w:rsid w:val="00204AA1"/>
    <w:rsid w:val="0020565E"/>
    <w:rsid w:val="00205F39"/>
    <w:rsid w:val="0021081B"/>
    <w:rsid w:val="002114EF"/>
    <w:rsid w:val="00215405"/>
    <w:rsid w:val="00227584"/>
    <w:rsid w:val="00235E98"/>
    <w:rsid w:val="00241CBF"/>
    <w:rsid w:val="00242256"/>
    <w:rsid w:val="00244DBA"/>
    <w:rsid w:val="0024673E"/>
    <w:rsid w:val="002479A2"/>
    <w:rsid w:val="002538BB"/>
    <w:rsid w:val="002542F3"/>
    <w:rsid w:val="00254E02"/>
    <w:rsid w:val="00261614"/>
    <w:rsid w:val="00262F5B"/>
    <w:rsid w:val="002707A0"/>
    <w:rsid w:val="00270B3B"/>
    <w:rsid w:val="00273ACB"/>
    <w:rsid w:val="002807F3"/>
    <w:rsid w:val="0028313A"/>
    <w:rsid w:val="00283169"/>
    <w:rsid w:val="002966B1"/>
    <w:rsid w:val="002B667C"/>
    <w:rsid w:val="002B6A0E"/>
    <w:rsid w:val="002B73A5"/>
    <w:rsid w:val="002D1750"/>
    <w:rsid w:val="002E235D"/>
    <w:rsid w:val="002E3E83"/>
    <w:rsid w:val="002F0B58"/>
    <w:rsid w:val="002F1B93"/>
    <w:rsid w:val="002F5A33"/>
    <w:rsid w:val="00301D23"/>
    <w:rsid w:val="00304BCE"/>
    <w:rsid w:val="00306608"/>
    <w:rsid w:val="00307158"/>
    <w:rsid w:val="00307A1C"/>
    <w:rsid w:val="0031189F"/>
    <w:rsid w:val="0031356B"/>
    <w:rsid w:val="003144E8"/>
    <w:rsid w:val="0031625F"/>
    <w:rsid w:val="00316E50"/>
    <w:rsid w:val="00326E5F"/>
    <w:rsid w:val="003273BF"/>
    <w:rsid w:val="003328CB"/>
    <w:rsid w:val="00344D26"/>
    <w:rsid w:val="00350F3A"/>
    <w:rsid w:val="00351DD7"/>
    <w:rsid w:val="00355838"/>
    <w:rsid w:val="003570A7"/>
    <w:rsid w:val="003629CF"/>
    <w:rsid w:val="003672B6"/>
    <w:rsid w:val="0036746D"/>
    <w:rsid w:val="00374378"/>
    <w:rsid w:val="0037663F"/>
    <w:rsid w:val="00377FC7"/>
    <w:rsid w:val="003818D4"/>
    <w:rsid w:val="003B3F46"/>
    <w:rsid w:val="003B5B37"/>
    <w:rsid w:val="003B69B7"/>
    <w:rsid w:val="003C0F18"/>
    <w:rsid w:val="003C2419"/>
    <w:rsid w:val="003C6060"/>
    <w:rsid w:val="003C6154"/>
    <w:rsid w:val="003C62AE"/>
    <w:rsid w:val="003C688F"/>
    <w:rsid w:val="003D3FC0"/>
    <w:rsid w:val="003E1FA3"/>
    <w:rsid w:val="003E2782"/>
    <w:rsid w:val="003E5F9C"/>
    <w:rsid w:val="003E793F"/>
    <w:rsid w:val="003E7E74"/>
    <w:rsid w:val="003F1EF2"/>
    <w:rsid w:val="00402D50"/>
    <w:rsid w:val="004058E9"/>
    <w:rsid w:val="004167D9"/>
    <w:rsid w:val="00417284"/>
    <w:rsid w:val="00420D2B"/>
    <w:rsid w:val="004360BC"/>
    <w:rsid w:val="0043627B"/>
    <w:rsid w:val="004417C0"/>
    <w:rsid w:val="0044180F"/>
    <w:rsid w:val="00442E7B"/>
    <w:rsid w:val="00442FC0"/>
    <w:rsid w:val="00445909"/>
    <w:rsid w:val="00451EFB"/>
    <w:rsid w:val="00454231"/>
    <w:rsid w:val="0045542C"/>
    <w:rsid w:val="0046268A"/>
    <w:rsid w:val="00465C8A"/>
    <w:rsid w:val="00470ACB"/>
    <w:rsid w:val="00481DCF"/>
    <w:rsid w:val="00483CB4"/>
    <w:rsid w:val="0048460B"/>
    <w:rsid w:val="00492EF4"/>
    <w:rsid w:val="0049365E"/>
    <w:rsid w:val="00493D00"/>
    <w:rsid w:val="00495201"/>
    <w:rsid w:val="004A5C39"/>
    <w:rsid w:val="004B0921"/>
    <w:rsid w:val="004B264C"/>
    <w:rsid w:val="004B612A"/>
    <w:rsid w:val="004B70F0"/>
    <w:rsid w:val="004C270D"/>
    <w:rsid w:val="004D1589"/>
    <w:rsid w:val="004D16E8"/>
    <w:rsid w:val="004D7908"/>
    <w:rsid w:val="004D7A79"/>
    <w:rsid w:val="004E774F"/>
    <w:rsid w:val="004F17CD"/>
    <w:rsid w:val="004F2508"/>
    <w:rsid w:val="004F30C8"/>
    <w:rsid w:val="005001FB"/>
    <w:rsid w:val="0050198D"/>
    <w:rsid w:val="00501FDC"/>
    <w:rsid w:val="0050352D"/>
    <w:rsid w:val="00512D79"/>
    <w:rsid w:val="005241A3"/>
    <w:rsid w:val="0052759C"/>
    <w:rsid w:val="00530F07"/>
    <w:rsid w:val="00531363"/>
    <w:rsid w:val="00537063"/>
    <w:rsid w:val="0054002C"/>
    <w:rsid w:val="00541414"/>
    <w:rsid w:val="00542D6C"/>
    <w:rsid w:val="00546CA0"/>
    <w:rsid w:val="00546EA5"/>
    <w:rsid w:val="00553BFD"/>
    <w:rsid w:val="0055539C"/>
    <w:rsid w:val="005561DD"/>
    <w:rsid w:val="00570122"/>
    <w:rsid w:val="005706B3"/>
    <w:rsid w:val="00571CAF"/>
    <w:rsid w:val="00573573"/>
    <w:rsid w:val="00576C62"/>
    <w:rsid w:val="0058720B"/>
    <w:rsid w:val="00587F50"/>
    <w:rsid w:val="00590648"/>
    <w:rsid w:val="005931A0"/>
    <w:rsid w:val="0059724E"/>
    <w:rsid w:val="005B204A"/>
    <w:rsid w:val="005B45B3"/>
    <w:rsid w:val="005B4F5F"/>
    <w:rsid w:val="005B6CAA"/>
    <w:rsid w:val="005C375F"/>
    <w:rsid w:val="005D01B9"/>
    <w:rsid w:val="005D1E6A"/>
    <w:rsid w:val="005D28F5"/>
    <w:rsid w:val="005D5A73"/>
    <w:rsid w:val="005D6DCA"/>
    <w:rsid w:val="005E7FD8"/>
    <w:rsid w:val="006006C7"/>
    <w:rsid w:val="006032F7"/>
    <w:rsid w:val="006068D6"/>
    <w:rsid w:val="006139F7"/>
    <w:rsid w:val="00624C06"/>
    <w:rsid w:val="00632BF1"/>
    <w:rsid w:val="00634EED"/>
    <w:rsid w:val="00636F3E"/>
    <w:rsid w:val="0064034E"/>
    <w:rsid w:val="00640FE2"/>
    <w:rsid w:val="00645053"/>
    <w:rsid w:val="00652531"/>
    <w:rsid w:val="00654513"/>
    <w:rsid w:val="00674103"/>
    <w:rsid w:val="00682763"/>
    <w:rsid w:val="00682A5B"/>
    <w:rsid w:val="006839FF"/>
    <w:rsid w:val="00683C99"/>
    <w:rsid w:val="00684B0F"/>
    <w:rsid w:val="0068717E"/>
    <w:rsid w:val="00691163"/>
    <w:rsid w:val="00691C16"/>
    <w:rsid w:val="00693BFD"/>
    <w:rsid w:val="00695ECD"/>
    <w:rsid w:val="006A60A4"/>
    <w:rsid w:val="006B2244"/>
    <w:rsid w:val="006B5BAD"/>
    <w:rsid w:val="006B7FCA"/>
    <w:rsid w:val="006B7FE3"/>
    <w:rsid w:val="006C5D80"/>
    <w:rsid w:val="006D1B30"/>
    <w:rsid w:val="006E12F7"/>
    <w:rsid w:val="006E7ED3"/>
    <w:rsid w:val="006F0D62"/>
    <w:rsid w:val="006F2659"/>
    <w:rsid w:val="006F27EE"/>
    <w:rsid w:val="00704E7B"/>
    <w:rsid w:val="00712461"/>
    <w:rsid w:val="0071640E"/>
    <w:rsid w:val="00726F47"/>
    <w:rsid w:val="00730A2E"/>
    <w:rsid w:val="007315D5"/>
    <w:rsid w:val="00735595"/>
    <w:rsid w:val="00743E98"/>
    <w:rsid w:val="00744208"/>
    <w:rsid w:val="00746A23"/>
    <w:rsid w:val="007510D9"/>
    <w:rsid w:val="007545B4"/>
    <w:rsid w:val="00763062"/>
    <w:rsid w:val="00765697"/>
    <w:rsid w:val="00776169"/>
    <w:rsid w:val="0078059A"/>
    <w:rsid w:val="00785409"/>
    <w:rsid w:val="007B3001"/>
    <w:rsid w:val="007C25BD"/>
    <w:rsid w:val="007C25DC"/>
    <w:rsid w:val="007C2969"/>
    <w:rsid w:val="007C2BC1"/>
    <w:rsid w:val="007C4FAC"/>
    <w:rsid w:val="007E606B"/>
    <w:rsid w:val="007F168B"/>
    <w:rsid w:val="007F4751"/>
    <w:rsid w:val="007F4993"/>
    <w:rsid w:val="007F6C8D"/>
    <w:rsid w:val="00802C1A"/>
    <w:rsid w:val="00804C1E"/>
    <w:rsid w:val="00821D3D"/>
    <w:rsid w:val="0083790E"/>
    <w:rsid w:val="00850C22"/>
    <w:rsid w:val="00854F5C"/>
    <w:rsid w:val="0085795C"/>
    <w:rsid w:val="008674DD"/>
    <w:rsid w:val="00867FA2"/>
    <w:rsid w:val="008776F4"/>
    <w:rsid w:val="00882CD8"/>
    <w:rsid w:val="008A0952"/>
    <w:rsid w:val="008A2ABD"/>
    <w:rsid w:val="008B7A17"/>
    <w:rsid w:val="008B7AF3"/>
    <w:rsid w:val="008C6ADC"/>
    <w:rsid w:val="008C6B9F"/>
    <w:rsid w:val="008E3322"/>
    <w:rsid w:val="008E488D"/>
    <w:rsid w:val="008E4C8B"/>
    <w:rsid w:val="008F3AEF"/>
    <w:rsid w:val="008F4009"/>
    <w:rsid w:val="00901F38"/>
    <w:rsid w:val="00904FF6"/>
    <w:rsid w:val="00905C78"/>
    <w:rsid w:val="00910B33"/>
    <w:rsid w:val="009133C1"/>
    <w:rsid w:val="00917B69"/>
    <w:rsid w:val="00932E1B"/>
    <w:rsid w:val="00942233"/>
    <w:rsid w:val="00945B27"/>
    <w:rsid w:val="00951236"/>
    <w:rsid w:val="00951F25"/>
    <w:rsid w:val="009532B7"/>
    <w:rsid w:val="009561EE"/>
    <w:rsid w:val="00956FE1"/>
    <w:rsid w:val="00963948"/>
    <w:rsid w:val="00967989"/>
    <w:rsid w:val="00970EC8"/>
    <w:rsid w:val="00976CDB"/>
    <w:rsid w:val="009846DE"/>
    <w:rsid w:val="009A0992"/>
    <w:rsid w:val="009A0EB4"/>
    <w:rsid w:val="009A3620"/>
    <w:rsid w:val="009A63B9"/>
    <w:rsid w:val="009C01CD"/>
    <w:rsid w:val="009C774F"/>
    <w:rsid w:val="009D218F"/>
    <w:rsid w:val="009D30D3"/>
    <w:rsid w:val="009E0A96"/>
    <w:rsid w:val="009E0BFE"/>
    <w:rsid w:val="009F0476"/>
    <w:rsid w:val="009F466D"/>
    <w:rsid w:val="00A0677A"/>
    <w:rsid w:val="00A073A2"/>
    <w:rsid w:val="00A07887"/>
    <w:rsid w:val="00A15AEB"/>
    <w:rsid w:val="00A3002F"/>
    <w:rsid w:val="00A45F7B"/>
    <w:rsid w:val="00A47626"/>
    <w:rsid w:val="00A50C00"/>
    <w:rsid w:val="00A52658"/>
    <w:rsid w:val="00A6030C"/>
    <w:rsid w:val="00A60A79"/>
    <w:rsid w:val="00A8010C"/>
    <w:rsid w:val="00A80970"/>
    <w:rsid w:val="00A84B68"/>
    <w:rsid w:val="00A852A6"/>
    <w:rsid w:val="00A91230"/>
    <w:rsid w:val="00A91910"/>
    <w:rsid w:val="00A92753"/>
    <w:rsid w:val="00A93978"/>
    <w:rsid w:val="00A95015"/>
    <w:rsid w:val="00AA0F73"/>
    <w:rsid w:val="00AA21E1"/>
    <w:rsid w:val="00AA3C83"/>
    <w:rsid w:val="00AA67E7"/>
    <w:rsid w:val="00AB69BC"/>
    <w:rsid w:val="00AC0E5E"/>
    <w:rsid w:val="00AC4603"/>
    <w:rsid w:val="00AC691F"/>
    <w:rsid w:val="00AC6E67"/>
    <w:rsid w:val="00AC72FE"/>
    <w:rsid w:val="00AD3E91"/>
    <w:rsid w:val="00AE5C68"/>
    <w:rsid w:val="00AF36B6"/>
    <w:rsid w:val="00B00D87"/>
    <w:rsid w:val="00B0411F"/>
    <w:rsid w:val="00B06E6F"/>
    <w:rsid w:val="00B14A3D"/>
    <w:rsid w:val="00B1543F"/>
    <w:rsid w:val="00B17DDA"/>
    <w:rsid w:val="00B22547"/>
    <w:rsid w:val="00B2375B"/>
    <w:rsid w:val="00B31F3E"/>
    <w:rsid w:val="00B3244A"/>
    <w:rsid w:val="00B412E5"/>
    <w:rsid w:val="00B50B2C"/>
    <w:rsid w:val="00B52E2A"/>
    <w:rsid w:val="00B577B0"/>
    <w:rsid w:val="00B611AE"/>
    <w:rsid w:val="00B64CAE"/>
    <w:rsid w:val="00B7129C"/>
    <w:rsid w:val="00B71C48"/>
    <w:rsid w:val="00B768A4"/>
    <w:rsid w:val="00B82A58"/>
    <w:rsid w:val="00B8389A"/>
    <w:rsid w:val="00B87E39"/>
    <w:rsid w:val="00B94450"/>
    <w:rsid w:val="00B95964"/>
    <w:rsid w:val="00BA29F5"/>
    <w:rsid w:val="00BB1D53"/>
    <w:rsid w:val="00BB4593"/>
    <w:rsid w:val="00BD1F35"/>
    <w:rsid w:val="00BD2ED8"/>
    <w:rsid w:val="00BD5630"/>
    <w:rsid w:val="00BE2CF0"/>
    <w:rsid w:val="00BE4873"/>
    <w:rsid w:val="00BF0C28"/>
    <w:rsid w:val="00BF38AF"/>
    <w:rsid w:val="00C1199A"/>
    <w:rsid w:val="00C13721"/>
    <w:rsid w:val="00C1768C"/>
    <w:rsid w:val="00C210A6"/>
    <w:rsid w:val="00C2360A"/>
    <w:rsid w:val="00C31C1D"/>
    <w:rsid w:val="00C34680"/>
    <w:rsid w:val="00C34C03"/>
    <w:rsid w:val="00C3536D"/>
    <w:rsid w:val="00C41E05"/>
    <w:rsid w:val="00C52252"/>
    <w:rsid w:val="00C60E7A"/>
    <w:rsid w:val="00C61D74"/>
    <w:rsid w:val="00C63749"/>
    <w:rsid w:val="00C63DE6"/>
    <w:rsid w:val="00C7236F"/>
    <w:rsid w:val="00C80C5B"/>
    <w:rsid w:val="00C9782A"/>
    <w:rsid w:val="00CA2CDF"/>
    <w:rsid w:val="00CB600E"/>
    <w:rsid w:val="00CB6A86"/>
    <w:rsid w:val="00CD153E"/>
    <w:rsid w:val="00CD20AF"/>
    <w:rsid w:val="00CD2FC2"/>
    <w:rsid w:val="00CD30C5"/>
    <w:rsid w:val="00CD3D51"/>
    <w:rsid w:val="00CD4759"/>
    <w:rsid w:val="00CE12D4"/>
    <w:rsid w:val="00CE1ECE"/>
    <w:rsid w:val="00CE21A9"/>
    <w:rsid w:val="00CE63C2"/>
    <w:rsid w:val="00CE71CE"/>
    <w:rsid w:val="00CF137C"/>
    <w:rsid w:val="00CF54A4"/>
    <w:rsid w:val="00CF6DDE"/>
    <w:rsid w:val="00D00E44"/>
    <w:rsid w:val="00D01711"/>
    <w:rsid w:val="00D07F80"/>
    <w:rsid w:val="00D11EBE"/>
    <w:rsid w:val="00D25C48"/>
    <w:rsid w:val="00D314D5"/>
    <w:rsid w:val="00D400C5"/>
    <w:rsid w:val="00D42C8D"/>
    <w:rsid w:val="00D47439"/>
    <w:rsid w:val="00D50F08"/>
    <w:rsid w:val="00D57DAC"/>
    <w:rsid w:val="00D62ED2"/>
    <w:rsid w:val="00D70FB1"/>
    <w:rsid w:val="00D74598"/>
    <w:rsid w:val="00D76BD0"/>
    <w:rsid w:val="00D80DFC"/>
    <w:rsid w:val="00D83EF8"/>
    <w:rsid w:val="00D87797"/>
    <w:rsid w:val="00D90309"/>
    <w:rsid w:val="00DA0CBF"/>
    <w:rsid w:val="00DA2540"/>
    <w:rsid w:val="00DA5F1B"/>
    <w:rsid w:val="00DA6057"/>
    <w:rsid w:val="00DB07DA"/>
    <w:rsid w:val="00DB3FD0"/>
    <w:rsid w:val="00DB408E"/>
    <w:rsid w:val="00DB4850"/>
    <w:rsid w:val="00DC052D"/>
    <w:rsid w:val="00DC7208"/>
    <w:rsid w:val="00DD2D4A"/>
    <w:rsid w:val="00DD76CC"/>
    <w:rsid w:val="00DF170B"/>
    <w:rsid w:val="00DF29CC"/>
    <w:rsid w:val="00DF73C9"/>
    <w:rsid w:val="00DF79E8"/>
    <w:rsid w:val="00DF7A41"/>
    <w:rsid w:val="00E04D60"/>
    <w:rsid w:val="00E05099"/>
    <w:rsid w:val="00E12886"/>
    <w:rsid w:val="00E2081E"/>
    <w:rsid w:val="00E267F7"/>
    <w:rsid w:val="00E272EE"/>
    <w:rsid w:val="00E31169"/>
    <w:rsid w:val="00E3137D"/>
    <w:rsid w:val="00E342C5"/>
    <w:rsid w:val="00E37CE9"/>
    <w:rsid w:val="00E4266E"/>
    <w:rsid w:val="00E43B2F"/>
    <w:rsid w:val="00E50515"/>
    <w:rsid w:val="00E642C1"/>
    <w:rsid w:val="00E65D00"/>
    <w:rsid w:val="00E84130"/>
    <w:rsid w:val="00E9430A"/>
    <w:rsid w:val="00E95A3E"/>
    <w:rsid w:val="00EA3F08"/>
    <w:rsid w:val="00EA5002"/>
    <w:rsid w:val="00EC0061"/>
    <w:rsid w:val="00EC3D1A"/>
    <w:rsid w:val="00EC429C"/>
    <w:rsid w:val="00EC527C"/>
    <w:rsid w:val="00ED3D33"/>
    <w:rsid w:val="00EE40F3"/>
    <w:rsid w:val="00EE7A0A"/>
    <w:rsid w:val="00EF6C43"/>
    <w:rsid w:val="00EF7588"/>
    <w:rsid w:val="00EF7DCB"/>
    <w:rsid w:val="00F02459"/>
    <w:rsid w:val="00F03CB6"/>
    <w:rsid w:val="00F07031"/>
    <w:rsid w:val="00F07240"/>
    <w:rsid w:val="00F11140"/>
    <w:rsid w:val="00F11CEE"/>
    <w:rsid w:val="00F2278B"/>
    <w:rsid w:val="00F22B3D"/>
    <w:rsid w:val="00F24813"/>
    <w:rsid w:val="00F27866"/>
    <w:rsid w:val="00F34205"/>
    <w:rsid w:val="00F35A97"/>
    <w:rsid w:val="00F35F64"/>
    <w:rsid w:val="00F36DC8"/>
    <w:rsid w:val="00F517ED"/>
    <w:rsid w:val="00F51A0E"/>
    <w:rsid w:val="00F53C33"/>
    <w:rsid w:val="00F53C5D"/>
    <w:rsid w:val="00F621C8"/>
    <w:rsid w:val="00F7676F"/>
    <w:rsid w:val="00F8306F"/>
    <w:rsid w:val="00F8370C"/>
    <w:rsid w:val="00F86152"/>
    <w:rsid w:val="00F86178"/>
    <w:rsid w:val="00F866E8"/>
    <w:rsid w:val="00F95970"/>
    <w:rsid w:val="00F97557"/>
    <w:rsid w:val="00FB00BC"/>
    <w:rsid w:val="00FB1FFC"/>
    <w:rsid w:val="00FB3B40"/>
    <w:rsid w:val="00FB402A"/>
    <w:rsid w:val="00FB7D5F"/>
    <w:rsid w:val="00FC0611"/>
    <w:rsid w:val="00FC27C4"/>
    <w:rsid w:val="00FD2D9D"/>
    <w:rsid w:val="00FD4C0D"/>
    <w:rsid w:val="00FD696B"/>
    <w:rsid w:val="00FD729D"/>
    <w:rsid w:val="00FE0A57"/>
    <w:rsid w:val="00FE5B4C"/>
    <w:rsid w:val="00FE6161"/>
    <w:rsid w:val="00FE756C"/>
    <w:rsid w:val="00FE7DC3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994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9CA8A-C0EC-412F-B6E5-AB7A0E580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4004</Words>
  <Characters>22828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2020-05-13T12:53:00Z</dcterms:created>
  <dcterms:modified xsi:type="dcterms:W3CDTF">2020-05-13T13:22:00Z</dcterms:modified>
</cp:coreProperties>
</file>